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08" w:type="dxa"/>
        <w:tblBorders>
          <w:top w:val="nil"/>
          <w:left w:val="nil"/>
          <w:bottom w:val="nil"/>
          <w:right w:val="nil"/>
          <w:insideH w:val="nil"/>
          <w:insideV w:val="nil"/>
        </w:tblBorders>
        <w:tblLook w:val="01E0" w:firstRow="1" w:lastRow="1" w:firstColumn="1" w:lastColumn="1" w:noHBand="0" w:noVBand="0"/>
      </w:tblPr>
      <w:tblGrid>
        <w:gridCol w:w="5328"/>
        <w:gridCol w:w="3780"/>
      </w:tblGrid>
      <w:tr w:rsidR="005A6C9A">
        <w:tc>
          <w:tcPr>
            <w:tcW w:w="5328" w:type="dxa"/>
          </w:tcPr>
          <w:p w:rsidR="005A6C9A" w:rsidRDefault="0072678D">
            <w:pPr>
              <w:pStyle w:val="a5"/>
              <w:rPr>
                <w:rFonts w:cs="Arial"/>
                <w:b/>
                <w:bCs/>
              </w:rPr>
            </w:pPr>
            <w:r>
              <w:rPr>
                <w:rFonts w:cs="Arial"/>
                <w:b/>
                <w:bCs/>
              </w:rPr>
              <w:t>ΠΡΟΣ:</w:t>
            </w:r>
          </w:p>
        </w:tc>
        <w:tc>
          <w:tcPr>
            <w:tcW w:w="3780" w:type="dxa"/>
          </w:tcPr>
          <w:p w:rsidR="005A6C9A" w:rsidRDefault="0072678D">
            <w:pPr>
              <w:rPr>
                <w:sz w:val="24"/>
                <w:szCs w:val="24"/>
              </w:rPr>
            </w:pPr>
            <w:r>
              <w:rPr>
                <w:sz w:val="24"/>
                <w:szCs w:val="24"/>
              </w:rPr>
              <w:t>95 ΑΝΩΤΕΡΑ ΔΙΟΙΚΗΣΗ</w:t>
            </w:r>
          </w:p>
        </w:tc>
      </w:tr>
      <w:tr w:rsidR="005A6C9A">
        <w:tc>
          <w:tcPr>
            <w:tcW w:w="5328" w:type="dxa"/>
          </w:tcPr>
          <w:p w:rsidR="005A6C9A" w:rsidRDefault="005A6C9A">
            <w:pPr>
              <w:pStyle w:val="a5"/>
              <w:rPr>
                <w:rFonts w:cs="Arial"/>
              </w:rPr>
            </w:pPr>
          </w:p>
        </w:tc>
        <w:tc>
          <w:tcPr>
            <w:tcW w:w="3780" w:type="dxa"/>
          </w:tcPr>
          <w:p w:rsidR="005A6C9A" w:rsidRDefault="0072678D">
            <w:pPr>
              <w:rPr>
                <w:sz w:val="24"/>
                <w:szCs w:val="24"/>
              </w:rPr>
            </w:pPr>
            <w:r>
              <w:rPr>
                <w:sz w:val="24"/>
                <w:szCs w:val="24"/>
              </w:rPr>
              <w:t>ΤΑΓΜΑΤΩΝ ΕΘΝΟΦΥΛΑΚΗΣ</w:t>
            </w:r>
          </w:p>
        </w:tc>
      </w:tr>
      <w:tr w:rsidR="005A6C9A">
        <w:tc>
          <w:tcPr>
            <w:tcW w:w="5328" w:type="dxa"/>
          </w:tcPr>
          <w:p w:rsidR="005A6C9A" w:rsidRDefault="005A6C9A">
            <w:pPr>
              <w:pStyle w:val="a5"/>
              <w:rPr>
                <w:rFonts w:cs="Arial"/>
              </w:rPr>
            </w:pPr>
          </w:p>
        </w:tc>
        <w:tc>
          <w:tcPr>
            <w:tcW w:w="3780" w:type="dxa"/>
          </w:tcPr>
          <w:p w:rsidR="005A6C9A" w:rsidRDefault="0072678D">
            <w:pPr>
              <w:rPr>
                <w:sz w:val="24"/>
                <w:szCs w:val="24"/>
              </w:rPr>
            </w:pPr>
            <w:r>
              <w:rPr>
                <w:sz w:val="24"/>
                <w:szCs w:val="24"/>
              </w:rPr>
              <w:t>«ΔΙΑΓΟΡΙΔΩΝ»</w:t>
            </w:r>
          </w:p>
        </w:tc>
      </w:tr>
      <w:tr w:rsidR="005A6C9A">
        <w:tc>
          <w:tcPr>
            <w:tcW w:w="5328" w:type="dxa"/>
          </w:tcPr>
          <w:p w:rsidR="005A6C9A" w:rsidRDefault="0072678D">
            <w:pPr>
              <w:pStyle w:val="a5"/>
              <w:rPr>
                <w:rFonts w:cs="Arial"/>
              </w:rPr>
            </w:pPr>
            <w:r>
              <w:rPr>
                <w:rFonts w:cs="Arial"/>
              </w:rPr>
              <w:t xml:space="preserve">                Πίνακας Αποδεκτών</w:t>
            </w:r>
          </w:p>
        </w:tc>
        <w:tc>
          <w:tcPr>
            <w:tcW w:w="3780" w:type="dxa"/>
          </w:tcPr>
          <w:p w:rsidR="005A6C9A" w:rsidRDefault="0072678D">
            <w:pPr>
              <w:rPr>
                <w:sz w:val="24"/>
                <w:szCs w:val="24"/>
              </w:rPr>
            </w:pPr>
            <w:r>
              <w:rPr>
                <w:sz w:val="24"/>
                <w:szCs w:val="24"/>
              </w:rPr>
              <w:t>ΔΝΣΗ ΕΦΟΔ. ΜΕΤΑΦΟΡΩΝ</w:t>
            </w:r>
          </w:p>
        </w:tc>
      </w:tr>
      <w:tr w:rsidR="005A6C9A">
        <w:tc>
          <w:tcPr>
            <w:tcW w:w="5328" w:type="dxa"/>
          </w:tcPr>
          <w:p w:rsidR="005A6C9A" w:rsidRDefault="005A6C9A">
            <w:pPr>
              <w:pStyle w:val="a5"/>
              <w:rPr>
                <w:rFonts w:cs="Arial"/>
              </w:rPr>
            </w:pPr>
          </w:p>
        </w:tc>
        <w:tc>
          <w:tcPr>
            <w:tcW w:w="3780" w:type="dxa"/>
          </w:tcPr>
          <w:p w:rsidR="005A6C9A" w:rsidRDefault="0072678D">
            <w:pPr>
              <w:rPr>
                <w:sz w:val="24"/>
                <w:szCs w:val="24"/>
              </w:rPr>
            </w:pPr>
            <w:proofErr w:type="spellStart"/>
            <w:r>
              <w:rPr>
                <w:sz w:val="24"/>
                <w:szCs w:val="24"/>
              </w:rPr>
              <w:t>Τηλέφ</w:t>
            </w:r>
            <w:proofErr w:type="spellEnd"/>
            <w:r>
              <w:rPr>
                <w:sz w:val="24"/>
                <w:szCs w:val="24"/>
              </w:rPr>
              <w:t>. (</w:t>
            </w:r>
            <w:proofErr w:type="spellStart"/>
            <w:r>
              <w:rPr>
                <w:sz w:val="24"/>
                <w:szCs w:val="24"/>
              </w:rPr>
              <w:t>εσωτ</w:t>
            </w:r>
            <w:proofErr w:type="spellEnd"/>
            <w:r>
              <w:rPr>
                <w:sz w:val="24"/>
                <w:szCs w:val="24"/>
              </w:rPr>
              <w:t>.) : 865-5610</w:t>
            </w:r>
          </w:p>
        </w:tc>
      </w:tr>
      <w:tr w:rsidR="005A6C9A">
        <w:tc>
          <w:tcPr>
            <w:tcW w:w="5328" w:type="dxa"/>
          </w:tcPr>
          <w:p w:rsidR="005A6C9A" w:rsidRDefault="0072678D">
            <w:pPr>
              <w:pStyle w:val="a5"/>
              <w:rPr>
                <w:rFonts w:cs="Arial"/>
                <w:b/>
                <w:bCs/>
              </w:rPr>
            </w:pPr>
            <w:r>
              <w:rPr>
                <w:rFonts w:cs="Arial"/>
                <w:b/>
                <w:bCs/>
              </w:rPr>
              <w:t>ΚΟΙΝ.:</w:t>
            </w:r>
          </w:p>
        </w:tc>
        <w:tc>
          <w:tcPr>
            <w:tcW w:w="3780" w:type="dxa"/>
          </w:tcPr>
          <w:p w:rsidR="005A6C9A" w:rsidRDefault="0072678D">
            <w:pPr>
              <w:rPr>
                <w:sz w:val="24"/>
                <w:szCs w:val="24"/>
              </w:rPr>
            </w:pPr>
            <w:r>
              <w:rPr>
                <w:sz w:val="24"/>
                <w:szCs w:val="24"/>
              </w:rPr>
              <w:t>Φ.600.163/</w:t>
            </w:r>
            <w:r w:rsidR="00447012">
              <w:rPr>
                <w:sz w:val="24"/>
                <w:szCs w:val="24"/>
              </w:rPr>
              <w:t>26/31743</w:t>
            </w:r>
          </w:p>
        </w:tc>
      </w:tr>
      <w:tr w:rsidR="005A6C9A">
        <w:tc>
          <w:tcPr>
            <w:tcW w:w="5328" w:type="dxa"/>
          </w:tcPr>
          <w:p w:rsidR="005A6C9A" w:rsidRDefault="005A6C9A">
            <w:pPr>
              <w:pStyle w:val="a5"/>
              <w:rPr>
                <w:rFonts w:cs="Arial"/>
              </w:rPr>
            </w:pPr>
          </w:p>
        </w:tc>
        <w:tc>
          <w:tcPr>
            <w:tcW w:w="3780" w:type="dxa"/>
          </w:tcPr>
          <w:p w:rsidR="005A6C9A" w:rsidRDefault="0072678D">
            <w:pPr>
              <w:rPr>
                <w:sz w:val="24"/>
                <w:szCs w:val="24"/>
              </w:rPr>
            </w:pPr>
            <w:r>
              <w:rPr>
                <w:sz w:val="24"/>
                <w:szCs w:val="24"/>
              </w:rPr>
              <w:t>Σ.</w:t>
            </w:r>
            <w:r w:rsidR="00447012">
              <w:rPr>
                <w:sz w:val="24"/>
                <w:szCs w:val="24"/>
              </w:rPr>
              <w:t>2028</w:t>
            </w:r>
          </w:p>
        </w:tc>
      </w:tr>
      <w:tr w:rsidR="005A6C9A">
        <w:tc>
          <w:tcPr>
            <w:tcW w:w="5328" w:type="dxa"/>
          </w:tcPr>
          <w:p w:rsidR="005A6C9A" w:rsidRDefault="005A6C9A">
            <w:pPr>
              <w:pStyle w:val="a5"/>
              <w:rPr>
                <w:rFonts w:cs="Arial"/>
              </w:rPr>
            </w:pPr>
          </w:p>
        </w:tc>
        <w:tc>
          <w:tcPr>
            <w:tcW w:w="3780" w:type="dxa"/>
          </w:tcPr>
          <w:p w:rsidR="005A6C9A" w:rsidRDefault="0072678D">
            <w:pPr>
              <w:rPr>
                <w:sz w:val="24"/>
                <w:szCs w:val="24"/>
              </w:rPr>
            </w:pPr>
            <w:r>
              <w:rPr>
                <w:sz w:val="24"/>
                <w:szCs w:val="24"/>
              </w:rPr>
              <w:t>Ρόδος</w:t>
            </w:r>
            <w:r w:rsidR="00447012">
              <w:rPr>
                <w:sz w:val="24"/>
                <w:szCs w:val="24"/>
              </w:rPr>
              <w:t xml:space="preserve">, 12 </w:t>
            </w:r>
            <w:proofErr w:type="spellStart"/>
            <w:r>
              <w:rPr>
                <w:sz w:val="24"/>
                <w:szCs w:val="24"/>
              </w:rPr>
              <w:t>Μαι</w:t>
            </w:r>
            <w:proofErr w:type="spellEnd"/>
            <w:r>
              <w:rPr>
                <w:sz w:val="24"/>
                <w:szCs w:val="24"/>
              </w:rPr>
              <w:t xml:space="preserve"> 21</w:t>
            </w:r>
          </w:p>
        </w:tc>
      </w:tr>
      <w:tr w:rsidR="005A6C9A">
        <w:tc>
          <w:tcPr>
            <w:tcW w:w="5328" w:type="dxa"/>
          </w:tcPr>
          <w:p w:rsidR="005A6C9A" w:rsidRDefault="005A6C9A">
            <w:pPr>
              <w:pStyle w:val="a5"/>
              <w:rPr>
                <w:rFonts w:cs="Arial"/>
              </w:rPr>
            </w:pPr>
          </w:p>
        </w:tc>
        <w:tc>
          <w:tcPr>
            <w:tcW w:w="3780" w:type="dxa"/>
          </w:tcPr>
          <w:p w:rsidR="005A6C9A" w:rsidRDefault="0072678D">
            <w:pPr>
              <w:pStyle w:val="a3"/>
              <w:rPr>
                <w:rFonts w:ascii="Arial" w:hAnsi="Arial" w:cs="Arial"/>
                <w:sz w:val="24"/>
                <w:szCs w:val="24"/>
                <w:lang w:val="el-GR"/>
              </w:rPr>
            </w:pPr>
            <w:r>
              <w:rPr>
                <w:rFonts w:ascii="Arial" w:hAnsi="Arial" w:cs="Arial"/>
                <w:sz w:val="24"/>
                <w:szCs w:val="24"/>
                <w:lang w:val="el-GR"/>
              </w:rPr>
              <w:t>Συνημμένα: Μία (1) Προκήρυξη</w:t>
            </w:r>
          </w:p>
        </w:tc>
      </w:tr>
      <w:tr w:rsidR="005A6C9A">
        <w:tc>
          <w:tcPr>
            <w:tcW w:w="5328" w:type="dxa"/>
          </w:tcPr>
          <w:p w:rsidR="005A6C9A" w:rsidRDefault="005A6C9A">
            <w:pPr>
              <w:pStyle w:val="a5"/>
              <w:rPr>
                <w:rFonts w:cs="Arial"/>
              </w:rPr>
            </w:pPr>
          </w:p>
        </w:tc>
        <w:tc>
          <w:tcPr>
            <w:tcW w:w="3780" w:type="dxa"/>
          </w:tcPr>
          <w:p w:rsidR="005A6C9A" w:rsidRDefault="0072678D">
            <w:pPr>
              <w:pStyle w:val="a3"/>
              <w:ind w:firstLine="1332"/>
              <w:rPr>
                <w:rFonts w:ascii="Arial" w:hAnsi="Arial" w:cs="Arial"/>
                <w:sz w:val="24"/>
                <w:szCs w:val="24"/>
                <w:lang w:val="el-GR"/>
              </w:rPr>
            </w:pPr>
            <w:r>
              <w:rPr>
                <w:rFonts w:ascii="Arial" w:hAnsi="Arial" w:cs="Arial"/>
                <w:sz w:val="24"/>
                <w:szCs w:val="24"/>
                <w:lang w:val="el-GR"/>
              </w:rPr>
              <w:t>Διαγωνισμού</w:t>
            </w:r>
          </w:p>
        </w:tc>
      </w:tr>
    </w:tbl>
    <w:p w:rsidR="005A6C9A" w:rsidRDefault="005A6C9A">
      <w:pPr>
        <w:shd w:val="clear" w:color="auto" w:fill="FFFFFF"/>
        <w:tabs>
          <w:tab w:val="left" w:pos="1134"/>
          <w:tab w:val="left" w:pos="1560"/>
        </w:tabs>
        <w:ind w:right="-9"/>
        <w:jc w:val="both"/>
        <w:rPr>
          <w:b/>
          <w:bCs/>
          <w:spacing w:val="-1"/>
          <w:sz w:val="24"/>
          <w:szCs w:val="24"/>
        </w:rPr>
      </w:pPr>
    </w:p>
    <w:p w:rsidR="005A6C9A" w:rsidRDefault="0072678D">
      <w:pPr>
        <w:shd w:val="clear" w:color="auto" w:fill="FFFFFF"/>
        <w:tabs>
          <w:tab w:val="left" w:pos="1134"/>
          <w:tab w:val="left" w:pos="1560"/>
        </w:tabs>
        <w:ind w:right="-9"/>
        <w:jc w:val="both"/>
        <w:rPr>
          <w:b/>
          <w:bCs/>
          <w:spacing w:val="-1"/>
          <w:sz w:val="24"/>
          <w:szCs w:val="24"/>
        </w:rPr>
      </w:pPr>
      <w:r>
        <w:rPr>
          <w:b/>
          <w:bCs/>
          <w:spacing w:val="-1"/>
          <w:sz w:val="24"/>
          <w:szCs w:val="24"/>
        </w:rPr>
        <w:t>ΘΕΜΑ:</w:t>
      </w:r>
      <w:r>
        <w:rPr>
          <w:b/>
          <w:bCs/>
          <w:spacing w:val="-1"/>
          <w:sz w:val="24"/>
          <w:szCs w:val="24"/>
        </w:rPr>
        <w:tab/>
      </w:r>
      <w:r>
        <w:rPr>
          <w:spacing w:val="-1"/>
          <w:sz w:val="24"/>
          <w:szCs w:val="24"/>
          <w:u w:val="single"/>
        </w:rPr>
        <w:t>Συμβάσεις - Διαγωνισμοί</w:t>
      </w:r>
    </w:p>
    <w:p w:rsidR="005A6C9A" w:rsidRDefault="005A6C9A">
      <w:pPr>
        <w:shd w:val="clear" w:color="auto" w:fill="FFFFFF"/>
        <w:tabs>
          <w:tab w:val="left" w:pos="1134"/>
          <w:tab w:val="left" w:pos="1560"/>
        </w:tabs>
        <w:ind w:right="-9"/>
        <w:jc w:val="both"/>
        <w:rPr>
          <w:b/>
          <w:bCs/>
          <w:spacing w:val="-1"/>
          <w:sz w:val="24"/>
          <w:szCs w:val="24"/>
        </w:rPr>
      </w:pPr>
    </w:p>
    <w:p w:rsidR="005A6C9A" w:rsidRDefault="0072678D">
      <w:pPr>
        <w:shd w:val="clear" w:color="auto" w:fill="FFFFFF"/>
        <w:tabs>
          <w:tab w:val="left" w:pos="1134"/>
          <w:tab w:val="left" w:pos="1560"/>
        </w:tabs>
        <w:ind w:right="-9"/>
        <w:jc w:val="both"/>
        <w:rPr>
          <w:spacing w:val="-1"/>
          <w:sz w:val="24"/>
          <w:szCs w:val="24"/>
        </w:rPr>
      </w:pPr>
      <w:r>
        <w:rPr>
          <w:b/>
          <w:bCs/>
          <w:spacing w:val="-1"/>
          <w:sz w:val="24"/>
          <w:szCs w:val="24"/>
        </w:rPr>
        <w:t>ΣΧΕΤ.:</w:t>
      </w:r>
      <w:r>
        <w:rPr>
          <w:b/>
          <w:bCs/>
          <w:spacing w:val="-1"/>
          <w:sz w:val="24"/>
          <w:szCs w:val="24"/>
        </w:rPr>
        <w:tab/>
      </w:r>
      <w:r>
        <w:rPr>
          <w:spacing w:val="-1"/>
          <w:sz w:val="24"/>
          <w:szCs w:val="24"/>
        </w:rPr>
        <w:t xml:space="preserve">α. </w:t>
      </w:r>
      <w:r>
        <w:rPr>
          <w:spacing w:val="-1"/>
          <w:sz w:val="24"/>
          <w:szCs w:val="24"/>
        </w:rPr>
        <w:tab/>
        <w:t>Ν.3548/07 «Καταχώρηση δημοσιεύσεων των φορέων του Δημοσίου</w:t>
      </w:r>
      <w:r>
        <w:rPr>
          <w:spacing w:val="-1"/>
          <w:sz w:val="24"/>
          <w:szCs w:val="24"/>
        </w:rPr>
        <w:br/>
      </w:r>
      <w:r>
        <w:rPr>
          <w:spacing w:val="-1"/>
          <w:sz w:val="24"/>
          <w:szCs w:val="24"/>
        </w:rPr>
        <w:tab/>
      </w:r>
      <w:r>
        <w:rPr>
          <w:spacing w:val="-1"/>
          <w:sz w:val="24"/>
          <w:szCs w:val="24"/>
        </w:rPr>
        <w:tab/>
        <w:t>στο Νομαρχιακό και τοπικό Τύπο και άλλες Διατάξεις»</w:t>
      </w:r>
    </w:p>
    <w:p w:rsidR="005A6C9A" w:rsidRDefault="0072678D">
      <w:pPr>
        <w:shd w:val="clear" w:color="auto" w:fill="FFFFFF"/>
        <w:tabs>
          <w:tab w:val="left" w:pos="1134"/>
          <w:tab w:val="left" w:pos="1560"/>
        </w:tabs>
        <w:ind w:right="-9"/>
        <w:jc w:val="both"/>
        <w:rPr>
          <w:sz w:val="24"/>
          <w:szCs w:val="24"/>
        </w:rPr>
      </w:pPr>
      <w:r>
        <w:rPr>
          <w:spacing w:val="-1"/>
          <w:sz w:val="24"/>
          <w:szCs w:val="24"/>
        </w:rPr>
        <w:tab/>
        <w:t>β.</w:t>
      </w:r>
      <w:r>
        <w:rPr>
          <w:spacing w:val="-1"/>
          <w:sz w:val="24"/>
          <w:szCs w:val="24"/>
        </w:rPr>
        <w:tab/>
      </w:r>
      <w:r>
        <w:rPr>
          <w:sz w:val="24"/>
          <w:szCs w:val="24"/>
        </w:rPr>
        <w:t>ΚΥΑ 2/82452/0020/08 «Καθορισμός της τιμής των καταχωρούμε-</w:t>
      </w:r>
      <w:r>
        <w:rPr>
          <w:sz w:val="24"/>
          <w:szCs w:val="24"/>
        </w:rPr>
        <w:br/>
      </w:r>
      <w:r>
        <w:rPr>
          <w:sz w:val="24"/>
          <w:szCs w:val="24"/>
        </w:rPr>
        <w:tab/>
      </w:r>
      <w:r>
        <w:rPr>
          <w:sz w:val="24"/>
          <w:szCs w:val="24"/>
        </w:rPr>
        <w:tab/>
      </w:r>
      <w:proofErr w:type="spellStart"/>
      <w:r>
        <w:rPr>
          <w:sz w:val="24"/>
          <w:szCs w:val="24"/>
        </w:rPr>
        <w:t>νων</w:t>
      </w:r>
      <w:proofErr w:type="spellEnd"/>
      <w:r>
        <w:rPr>
          <w:sz w:val="24"/>
          <w:szCs w:val="24"/>
        </w:rPr>
        <w:t xml:space="preserve"> στον τύπο υπηρεσιακών δημοσιευμάτων του Δημοσίου και των</w:t>
      </w:r>
      <w:r>
        <w:rPr>
          <w:sz w:val="24"/>
          <w:szCs w:val="24"/>
        </w:rPr>
        <w:br/>
      </w:r>
      <w:r>
        <w:rPr>
          <w:sz w:val="24"/>
          <w:szCs w:val="24"/>
        </w:rPr>
        <w:tab/>
      </w:r>
      <w:r>
        <w:rPr>
          <w:sz w:val="24"/>
          <w:szCs w:val="24"/>
        </w:rPr>
        <w:tab/>
        <w:t>Ν.Π.Δ.Δ.» (ΦΕΚ 2441/2-12-2008)</w:t>
      </w:r>
    </w:p>
    <w:p w:rsidR="005A6C9A" w:rsidRDefault="0072678D">
      <w:pPr>
        <w:shd w:val="clear" w:color="auto" w:fill="FFFFFF"/>
        <w:tabs>
          <w:tab w:val="left" w:pos="1134"/>
          <w:tab w:val="left" w:pos="1560"/>
        </w:tabs>
        <w:ind w:right="-9"/>
        <w:jc w:val="both"/>
        <w:rPr>
          <w:sz w:val="24"/>
          <w:szCs w:val="24"/>
          <w:u w:val="single"/>
        </w:rPr>
      </w:pPr>
      <w:r>
        <w:rPr>
          <w:sz w:val="24"/>
          <w:szCs w:val="24"/>
        </w:rPr>
        <w:tab/>
        <w:t>γ.</w:t>
      </w:r>
      <w:r>
        <w:rPr>
          <w:sz w:val="24"/>
          <w:szCs w:val="24"/>
        </w:rPr>
        <w:tab/>
        <w:t>Φ.830/143/869039/Σ.8661/28 Νοε 14/ΓΕΣ/ΔΟΙ/3ο</w:t>
      </w:r>
    </w:p>
    <w:p w:rsidR="005A6C9A" w:rsidRDefault="0072678D">
      <w:pPr>
        <w:shd w:val="clear" w:color="auto" w:fill="FFFFFF"/>
        <w:tabs>
          <w:tab w:val="left" w:pos="1134"/>
          <w:tab w:val="left" w:pos="1560"/>
        </w:tabs>
        <w:ind w:right="-9"/>
        <w:jc w:val="both"/>
        <w:rPr>
          <w:sz w:val="24"/>
          <w:szCs w:val="24"/>
          <w:u w:val="single"/>
        </w:rPr>
      </w:pPr>
      <w:r>
        <w:rPr>
          <w:spacing w:val="-1"/>
          <w:sz w:val="24"/>
          <w:szCs w:val="24"/>
        </w:rPr>
        <w:tab/>
        <w:t>δ.</w:t>
      </w:r>
      <w:r>
        <w:rPr>
          <w:spacing w:val="-1"/>
          <w:sz w:val="24"/>
          <w:szCs w:val="24"/>
        </w:rPr>
        <w:tab/>
      </w:r>
      <w:r>
        <w:rPr>
          <w:sz w:val="24"/>
          <w:szCs w:val="24"/>
        </w:rPr>
        <w:t>Ν</w:t>
      </w:r>
      <w:r>
        <w:rPr>
          <w:sz w:val="24"/>
          <w:szCs w:val="24"/>
          <w:u w:val="single"/>
        </w:rPr>
        <w:t>.4412/2016 «Δημόσιες Συμβάσεις Έργων, Προμηθειών και Υπη-</w:t>
      </w:r>
      <w:r>
        <w:rPr>
          <w:sz w:val="24"/>
          <w:szCs w:val="24"/>
          <w:u w:val="single"/>
        </w:rPr>
        <w:br/>
      </w:r>
      <w:r>
        <w:rPr>
          <w:sz w:val="24"/>
          <w:szCs w:val="24"/>
        </w:rPr>
        <w:tab/>
      </w:r>
      <w:r>
        <w:rPr>
          <w:sz w:val="24"/>
          <w:szCs w:val="24"/>
        </w:rPr>
        <w:tab/>
      </w:r>
      <w:proofErr w:type="spellStart"/>
      <w:r>
        <w:rPr>
          <w:sz w:val="24"/>
          <w:szCs w:val="24"/>
          <w:u w:val="single"/>
        </w:rPr>
        <w:t>ρεσιών</w:t>
      </w:r>
      <w:proofErr w:type="spellEnd"/>
      <w:r>
        <w:rPr>
          <w:sz w:val="24"/>
          <w:szCs w:val="24"/>
          <w:u w:val="single"/>
        </w:rPr>
        <w:t>»</w:t>
      </w:r>
    </w:p>
    <w:p w:rsidR="005A6C9A" w:rsidRDefault="005A6C9A">
      <w:pPr>
        <w:shd w:val="clear" w:color="auto" w:fill="FFFFFF"/>
        <w:tabs>
          <w:tab w:val="left" w:pos="1134"/>
          <w:tab w:val="left" w:pos="1560"/>
        </w:tabs>
        <w:ind w:right="-9"/>
        <w:jc w:val="both"/>
        <w:rPr>
          <w:spacing w:val="-1"/>
          <w:sz w:val="24"/>
          <w:szCs w:val="24"/>
        </w:rPr>
      </w:pPr>
    </w:p>
    <w:p w:rsidR="005A6C9A" w:rsidRDefault="0072678D">
      <w:pPr>
        <w:shd w:val="clear" w:color="auto" w:fill="FFFFFF"/>
        <w:tabs>
          <w:tab w:val="left" w:pos="1134"/>
          <w:tab w:val="left" w:pos="1560"/>
        </w:tabs>
        <w:ind w:right="-9"/>
        <w:jc w:val="both"/>
        <w:rPr>
          <w:spacing w:val="-1"/>
          <w:sz w:val="24"/>
          <w:szCs w:val="24"/>
        </w:rPr>
      </w:pPr>
      <w:r>
        <w:rPr>
          <w:spacing w:val="-1"/>
          <w:sz w:val="24"/>
          <w:szCs w:val="24"/>
        </w:rPr>
        <w:tab/>
        <w:t>Σας γνωρίζουμε ότι, η 95 ΑΔΤΕ σύμφωνα µε τα καθοριζόμενα στο (δ) σχετικό, θα προβεί στη διενέργεια ανοιχτού δημόσιου μειοδοτικού διαγωνισμού, που θα αφορά στην προμήθεια:</w:t>
      </w:r>
    </w:p>
    <w:p w:rsidR="005A6C9A" w:rsidRDefault="005A6C9A">
      <w:pPr>
        <w:shd w:val="clear" w:color="auto" w:fill="FFFFFF"/>
        <w:tabs>
          <w:tab w:val="left" w:pos="1134"/>
          <w:tab w:val="left" w:pos="1560"/>
        </w:tabs>
        <w:ind w:right="-9"/>
        <w:jc w:val="both"/>
        <w:rPr>
          <w:spacing w:val="-1"/>
          <w:sz w:val="24"/>
          <w:szCs w:val="24"/>
        </w:rPr>
      </w:pPr>
    </w:p>
    <w:p w:rsidR="005A6C9A" w:rsidRDefault="0072678D">
      <w:pPr>
        <w:jc w:val="center"/>
        <w:rPr>
          <w:b/>
          <w:bCs/>
          <w:sz w:val="24"/>
          <w:szCs w:val="24"/>
        </w:rPr>
      </w:pPr>
      <w:r>
        <w:rPr>
          <w:b/>
          <w:bCs/>
          <w:sz w:val="24"/>
          <w:szCs w:val="24"/>
        </w:rPr>
        <w:t>«Παγωτών για κάλυψη αναγκών των Μονάδων της 95 ΑΔΤΕ»</w:t>
      </w:r>
    </w:p>
    <w:p w:rsidR="005A6C9A" w:rsidRDefault="005A6C9A">
      <w:pPr>
        <w:shd w:val="clear" w:color="auto" w:fill="FFFFFF"/>
        <w:tabs>
          <w:tab w:val="left" w:pos="1134"/>
          <w:tab w:val="left" w:pos="1560"/>
        </w:tabs>
        <w:ind w:right="-9"/>
        <w:jc w:val="both"/>
        <w:rPr>
          <w:spacing w:val="-1"/>
          <w:sz w:val="24"/>
          <w:szCs w:val="24"/>
        </w:rPr>
      </w:pPr>
    </w:p>
    <w:p w:rsidR="005A6C9A" w:rsidRDefault="0072678D">
      <w:pPr>
        <w:shd w:val="clear" w:color="auto" w:fill="FFFFFF"/>
        <w:tabs>
          <w:tab w:val="left" w:pos="1134"/>
          <w:tab w:val="left" w:pos="1560"/>
        </w:tabs>
        <w:ind w:right="-9"/>
        <w:jc w:val="both"/>
        <w:rPr>
          <w:spacing w:val="-1"/>
          <w:sz w:val="24"/>
          <w:szCs w:val="24"/>
        </w:rPr>
      </w:pPr>
      <w:r>
        <w:rPr>
          <w:spacing w:val="-1"/>
          <w:sz w:val="24"/>
          <w:szCs w:val="24"/>
        </w:rPr>
        <w:tab/>
        <w:t>Συναφώς, σας αποστέλλουμε συνημμένα την υπ’ αριθ. 03/2021 προκ</w:t>
      </w:r>
      <w:r>
        <w:rPr>
          <w:spacing w:val="-1"/>
          <w:sz w:val="24"/>
          <w:szCs w:val="24"/>
        </w:rPr>
        <w:t>ή</w:t>
      </w:r>
      <w:r>
        <w:rPr>
          <w:spacing w:val="-1"/>
          <w:sz w:val="24"/>
          <w:szCs w:val="24"/>
        </w:rPr>
        <w:t>ρυξη (περίληψη της αντίστοιχης διακήρυξης) και το σχετικό κείμενο προς δημοσ</w:t>
      </w:r>
      <w:r>
        <w:rPr>
          <w:spacing w:val="-1"/>
          <w:sz w:val="24"/>
          <w:szCs w:val="24"/>
        </w:rPr>
        <w:t>ί</w:t>
      </w:r>
      <w:r>
        <w:rPr>
          <w:spacing w:val="-1"/>
          <w:sz w:val="24"/>
          <w:szCs w:val="24"/>
        </w:rPr>
        <w:t>ευση στον Τύπο, που αφορά στον υπόψη διαγωνισμό και παρακαλούμε:</w:t>
      </w:r>
    </w:p>
    <w:p w:rsidR="005A6C9A" w:rsidRDefault="005A6C9A">
      <w:pPr>
        <w:shd w:val="clear" w:color="auto" w:fill="FFFFFF"/>
        <w:tabs>
          <w:tab w:val="left" w:pos="1134"/>
          <w:tab w:val="left" w:pos="1560"/>
        </w:tabs>
        <w:ind w:right="-9"/>
        <w:jc w:val="both"/>
        <w:rPr>
          <w:spacing w:val="-1"/>
          <w:sz w:val="24"/>
          <w:szCs w:val="24"/>
        </w:rPr>
      </w:pPr>
    </w:p>
    <w:p w:rsidR="005A6C9A" w:rsidRDefault="0072678D">
      <w:pPr>
        <w:shd w:val="clear" w:color="auto" w:fill="FFFFFF"/>
        <w:tabs>
          <w:tab w:val="left" w:pos="1134"/>
          <w:tab w:val="left" w:pos="1560"/>
        </w:tabs>
        <w:ind w:right="-9"/>
        <w:jc w:val="both"/>
        <w:rPr>
          <w:spacing w:val="-1"/>
          <w:sz w:val="24"/>
          <w:szCs w:val="24"/>
        </w:rPr>
      </w:pPr>
      <w:r>
        <w:rPr>
          <w:spacing w:val="-1"/>
          <w:sz w:val="24"/>
          <w:szCs w:val="24"/>
        </w:rPr>
        <w:tab/>
        <w:t xml:space="preserve">1. </w:t>
      </w:r>
      <w:r>
        <w:rPr>
          <w:spacing w:val="-1"/>
          <w:sz w:val="24"/>
          <w:szCs w:val="24"/>
        </w:rPr>
        <w:tab/>
        <w:t>Τα Επιμελητήρια, όπως μεριμνήσουν ώστε να λάβουν έγκαιρα γν</w:t>
      </w:r>
      <w:r>
        <w:rPr>
          <w:spacing w:val="-1"/>
          <w:sz w:val="24"/>
          <w:szCs w:val="24"/>
        </w:rPr>
        <w:t>ώ</w:t>
      </w:r>
      <w:r>
        <w:rPr>
          <w:spacing w:val="-1"/>
          <w:sz w:val="24"/>
          <w:szCs w:val="24"/>
        </w:rPr>
        <w:t>ση τα µέλη τους, µε σκοπό την, όσο το δυνατό, ευρύτερη συμμετοχή στο διαγων</w:t>
      </w:r>
      <w:r>
        <w:rPr>
          <w:spacing w:val="-1"/>
          <w:sz w:val="24"/>
          <w:szCs w:val="24"/>
        </w:rPr>
        <w:t>ι</w:t>
      </w:r>
      <w:r>
        <w:rPr>
          <w:spacing w:val="-1"/>
          <w:sz w:val="24"/>
          <w:szCs w:val="24"/>
        </w:rPr>
        <w:t>σμό, καθώς και για την τοιχοκόλληση της συνημμένης προκήρυξης στους πίνακες ανακοινώσεων τους και την αποστολή των αντίστοιχων δικαιολογητικών στη διε</w:t>
      </w:r>
      <w:r>
        <w:rPr>
          <w:spacing w:val="-1"/>
          <w:sz w:val="24"/>
          <w:szCs w:val="24"/>
        </w:rPr>
        <w:t>ύ</w:t>
      </w:r>
      <w:r>
        <w:rPr>
          <w:spacing w:val="-1"/>
          <w:sz w:val="24"/>
          <w:szCs w:val="24"/>
        </w:rPr>
        <w:t>θυνσή µας (95 ΑΔΤΕ/ΔΕΜ, Στρατόπεδο «ΚΑΤΕΧΑΚΗ», Κοσκινού Ρόδος, ΤΚ 85100).</w:t>
      </w:r>
    </w:p>
    <w:p w:rsidR="005A6C9A" w:rsidRDefault="005A6C9A">
      <w:pPr>
        <w:shd w:val="clear" w:color="auto" w:fill="FFFFFF"/>
        <w:tabs>
          <w:tab w:val="left" w:pos="1134"/>
          <w:tab w:val="left" w:pos="1560"/>
        </w:tabs>
        <w:ind w:right="-9"/>
        <w:jc w:val="both"/>
        <w:rPr>
          <w:spacing w:val="-1"/>
          <w:sz w:val="24"/>
          <w:szCs w:val="24"/>
        </w:rPr>
      </w:pPr>
    </w:p>
    <w:p w:rsidR="005A6C9A" w:rsidRDefault="0072678D">
      <w:pPr>
        <w:shd w:val="clear" w:color="auto" w:fill="FFFFFF"/>
        <w:tabs>
          <w:tab w:val="left" w:pos="1134"/>
          <w:tab w:val="left" w:pos="1560"/>
        </w:tabs>
        <w:ind w:right="-9"/>
        <w:jc w:val="both"/>
        <w:rPr>
          <w:spacing w:val="-1"/>
          <w:sz w:val="24"/>
          <w:szCs w:val="24"/>
        </w:rPr>
      </w:pPr>
      <w:r>
        <w:rPr>
          <w:spacing w:val="-1"/>
          <w:sz w:val="24"/>
          <w:szCs w:val="24"/>
        </w:rPr>
        <w:tab/>
        <w:t xml:space="preserve">2. </w:t>
      </w:r>
      <w:r>
        <w:rPr>
          <w:spacing w:val="-1"/>
          <w:sz w:val="24"/>
          <w:szCs w:val="24"/>
        </w:rPr>
        <w:tab/>
        <w:t>Τις εφημερίδες:</w:t>
      </w:r>
    </w:p>
    <w:p w:rsidR="005A6C9A" w:rsidRDefault="005A6C9A">
      <w:pPr>
        <w:shd w:val="clear" w:color="auto" w:fill="FFFFFF"/>
        <w:tabs>
          <w:tab w:val="left" w:pos="1134"/>
          <w:tab w:val="left" w:pos="1560"/>
        </w:tabs>
        <w:ind w:right="-9"/>
        <w:jc w:val="both"/>
        <w:rPr>
          <w:spacing w:val="-1"/>
          <w:sz w:val="24"/>
          <w:szCs w:val="24"/>
        </w:rPr>
      </w:pPr>
    </w:p>
    <w:p w:rsidR="005A6C9A" w:rsidRDefault="0072678D">
      <w:pPr>
        <w:shd w:val="clear" w:color="auto" w:fill="FFFFFF"/>
        <w:tabs>
          <w:tab w:val="left" w:pos="1134"/>
          <w:tab w:val="left" w:pos="1560"/>
        </w:tabs>
        <w:ind w:right="-9"/>
        <w:jc w:val="both"/>
        <w:rPr>
          <w:spacing w:val="-1"/>
          <w:sz w:val="24"/>
          <w:szCs w:val="24"/>
        </w:rPr>
      </w:pPr>
      <w:r>
        <w:rPr>
          <w:spacing w:val="-1"/>
          <w:sz w:val="24"/>
          <w:szCs w:val="24"/>
        </w:rPr>
        <w:tab/>
      </w:r>
      <w:r>
        <w:rPr>
          <w:spacing w:val="-1"/>
          <w:sz w:val="24"/>
          <w:szCs w:val="24"/>
        </w:rPr>
        <w:tab/>
        <w:t>α.</w:t>
      </w:r>
      <w:r>
        <w:rPr>
          <w:spacing w:val="-1"/>
          <w:sz w:val="24"/>
          <w:szCs w:val="24"/>
        </w:rPr>
        <w:tab/>
        <w:t xml:space="preserve">Να δημοσιεύσουν το συνημμένο κείμενο την 13 </w:t>
      </w:r>
      <w:proofErr w:type="spellStart"/>
      <w:r>
        <w:rPr>
          <w:spacing w:val="-1"/>
          <w:sz w:val="24"/>
          <w:szCs w:val="24"/>
        </w:rPr>
        <w:t>Μαι</w:t>
      </w:r>
      <w:proofErr w:type="spellEnd"/>
      <w:r>
        <w:rPr>
          <w:spacing w:val="-1"/>
          <w:sz w:val="24"/>
          <w:szCs w:val="24"/>
        </w:rPr>
        <w:t xml:space="preserve"> 21 και σε περίπτωση που δεν κυκλοφορούν τη συγκεκριμένη ημερομηνία, η δημοσίευση να γίνει την επόμενη ημερομηνία κυκλοφορίας τους. Κατά τη δημοσίευση:</w:t>
      </w:r>
    </w:p>
    <w:p w:rsidR="005A6C9A" w:rsidRDefault="005A6C9A">
      <w:pPr>
        <w:shd w:val="clear" w:color="auto" w:fill="FFFFFF"/>
        <w:tabs>
          <w:tab w:val="left" w:pos="1134"/>
          <w:tab w:val="left" w:pos="1560"/>
        </w:tabs>
        <w:ind w:right="-9"/>
        <w:jc w:val="both"/>
        <w:rPr>
          <w:spacing w:val="-1"/>
          <w:sz w:val="24"/>
          <w:szCs w:val="24"/>
        </w:rPr>
      </w:pPr>
    </w:p>
    <w:p w:rsidR="005A6C9A" w:rsidRDefault="0072678D">
      <w:pPr>
        <w:shd w:val="clear" w:color="auto" w:fill="FFFFFF"/>
        <w:tabs>
          <w:tab w:val="left" w:pos="1134"/>
          <w:tab w:val="left" w:pos="1560"/>
        </w:tabs>
        <w:ind w:right="-9"/>
        <w:jc w:val="both"/>
        <w:rPr>
          <w:spacing w:val="-1"/>
          <w:sz w:val="24"/>
          <w:szCs w:val="24"/>
        </w:rPr>
      </w:pPr>
      <w:r>
        <w:rPr>
          <w:spacing w:val="-1"/>
          <w:sz w:val="24"/>
          <w:szCs w:val="24"/>
        </w:rPr>
        <w:tab/>
      </w:r>
      <w:r>
        <w:rPr>
          <w:spacing w:val="-1"/>
          <w:sz w:val="24"/>
          <w:szCs w:val="24"/>
        </w:rPr>
        <w:tab/>
      </w:r>
      <w:r>
        <w:rPr>
          <w:spacing w:val="-1"/>
          <w:sz w:val="24"/>
          <w:szCs w:val="24"/>
        </w:rPr>
        <w:tab/>
        <w:t>(1)</w:t>
      </w:r>
      <w:r>
        <w:rPr>
          <w:spacing w:val="-1"/>
          <w:sz w:val="24"/>
          <w:szCs w:val="24"/>
        </w:rPr>
        <w:tab/>
        <w:t xml:space="preserve">Να χρησιμοποιηθούν στοιχεία </w:t>
      </w:r>
      <w:proofErr w:type="spellStart"/>
      <w:r>
        <w:rPr>
          <w:spacing w:val="-1"/>
          <w:sz w:val="24"/>
          <w:szCs w:val="24"/>
        </w:rPr>
        <w:t>Νο</w:t>
      </w:r>
      <w:proofErr w:type="spellEnd"/>
      <w:r>
        <w:rPr>
          <w:spacing w:val="-1"/>
          <w:sz w:val="24"/>
          <w:szCs w:val="24"/>
        </w:rPr>
        <w:t xml:space="preserve"> 6 και µόνο σε περί-</w:t>
      </w:r>
      <w:proofErr w:type="spellStart"/>
      <w:r>
        <w:rPr>
          <w:spacing w:val="-1"/>
          <w:sz w:val="24"/>
          <w:szCs w:val="24"/>
        </w:rPr>
        <w:t>πτωση</w:t>
      </w:r>
      <w:proofErr w:type="spellEnd"/>
      <w:r>
        <w:rPr>
          <w:spacing w:val="-1"/>
          <w:sz w:val="24"/>
          <w:szCs w:val="24"/>
        </w:rPr>
        <w:t xml:space="preserve"> έλλειψης τέτοιων στοιχείων να χρησιμοποιηθούν </w:t>
      </w:r>
      <w:proofErr w:type="spellStart"/>
      <w:r>
        <w:rPr>
          <w:spacing w:val="-1"/>
          <w:sz w:val="24"/>
          <w:szCs w:val="24"/>
        </w:rPr>
        <w:t>Νο</w:t>
      </w:r>
      <w:proofErr w:type="spellEnd"/>
      <w:r>
        <w:rPr>
          <w:spacing w:val="-1"/>
          <w:sz w:val="24"/>
          <w:szCs w:val="24"/>
        </w:rPr>
        <w:t xml:space="preserve"> 8.</w:t>
      </w:r>
    </w:p>
    <w:p w:rsidR="005A6C9A" w:rsidRDefault="005A6C9A">
      <w:pPr>
        <w:shd w:val="clear" w:color="auto" w:fill="FFFFFF"/>
        <w:tabs>
          <w:tab w:val="left" w:pos="1134"/>
          <w:tab w:val="left" w:pos="1560"/>
        </w:tabs>
        <w:ind w:right="-9"/>
        <w:jc w:val="both"/>
        <w:rPr>
          <w:spacing w:val="-1"/>
          <w:sz w:val="24"/>
          <w:szCs w:val="24"/>
        </w:rPr>
      </w:pPr>
    </w:p>
    <w:p w:rsidR="005A6C9A" w:rsidRDefault="0072678D">
      <w:pPr>
        <w:shd w:val="clear" w:color="auto" w:fill="FFFFFF"/>
        <w:tabs>
          <w:tab w:val="left" w:pos="1134"/>
          <w:tab w:val="left" w:pos="1560"/>
        </w:tabs>
        <w:ind w:right="-9"/>
        <w:jc w:val="both"/>
        <w:rPr>
          <w:spacing w:val="-1"/>
          <w:sz w:val="24"/>
          <w:szCs w:val="24"/>
        </w:rPr>
      </w:pPr>
      <w:r>
        <w:rPr>
          <w:spacing w:val="-1"/>
          <w:sz w:val="24"/>
          <w:szCs w:val="24"/>
        </w:rPr>
        <w:tab/>
      </w:r>
      <w:r>
        <w:rPr>
          <w:spacing w:val="-1"/>
          <w:sz w:val="24"/>
          <w:szCs w:val="24"/>
        </w:rPr>
        <w:tab/>
      </w:r>
      <w:r>
        <w:rPr>
          <w:spacing w:val="-1"/>
          <w:sz w:val="24"/>
          <w:szCs w:val="24"/>
        </w:rPr>
        <w:tab/>
        <w:t xml:space="preserve">(2) </w:t>
      </w:r>
      <w:r>
        <w:rPr>
          <w:spacing w:val="-1"/>
          <w:sz w:val="24"/>
          <w:szCs w:val="24"/>
        </w:rPr>
        <w:tab/>
        <w:t xml:space="preserve">Οι τίτλοι της δημοσίευσης να καταλαμβάνουν χώρο όχι ανώτερο των 10 χιλ, οι δε υπότιτλοι όχι ανώτερο των </w:t>
      </w:r>
      <w:smartTag w:uri="urn:schemas-microsoft-com:office:smarttags" w:element="metricconverter">
        <w:smartTagPr>
          <w:attr w:name="ProductID" w:val="7 χιλ."/>
        </w:smartTagPr>
        <w:r>
          <w:rPr>
            <w:spacing w:val="-1"/>
            <w:sz w:val="24"/>
            <w:szCs w:val="24"/>
          </w:rPr>
          <w:t>7 χιλ.</w:t>
        </w:r>
      </w:smartTag>
    </w:p>
    <w:p w:rsidR="005A6C9A" w:rsidRDefault="005A6C9A">
      <w:pPr>
        <w:shd w:val="clear" w:color="auto" w:fill="FFFFFF"/>
        <w:tabs>
          <w:tab w:val="left" w:pos="1134"/>
          <w:tab w:val="left" w:pos="1560"/>
        </w:tabs>
        <w:ind w:right="-9"/>
        <w:jc w:val="both"/>
        <w:rPr>
          <w:spacing w:val="-1"/>
          <w:sz w:val="24"/>
          <w:szCs w:val="24"/>
        </w:rPr>
      </w:pPr>
    </w:p>
    <w:p w:rsidR="005A6C9A" w:rsidRDefault="0072678D">
      <w:pPr>
        <w:shd w:val="clear" w:color="auto" w:fill="FFFFFF"/>
        <w:tabs>
          <w:tab w:val="left" w:pos="1134"/>
          <w:tab w:val="left" w:pos="1560"/>
        </w:tabs>
        <w:ind w:right="-9"/>
        <w:jc w:val="both"/>
        <w:rPr>
          <w:spacing w:val="-1"/>
          <w:sz w:val="24"/>
          <w:szCs w:val="24"/>
        </w:rPr>
      </w:pPr>
      <w:r>
        <w:rPr>
          <w:spacing w:val="-1"/>
          <w:sz w:val="24"/>
          <w:szCs w:val="24"/>
        </w:rPr>
        <w:tab/>
      </w:r>
      <w:r>
        <w:rPr>
          <w:spacing w:val="-1"/>
          <w:sz w:val="24"/>
          <w:szCs w:val="24"/>
        </w:rPr>
        <w:tab/>
      </w:r>
      <w:r>
        <w:rPr>
          <w:spacing w:val="-1"/>
          <w:sz w:val="24"/>
          <w:szCs w:val="24"/>
        </w:rPr>
        <w:tab/>
        <w:t>(3)</w:t>
      </w:r>
      <w:r>
        <w:rPr>
          <w:spacing w:val="-1"/>
          <w:sz w:val="24"/>
          <w:szCs w:val="24"/>
        </w:rPr>
        <w:tab/>
        <w:t xml:space="preserve">Ο τίτλος της Μονάδας στο τέλος της προκήρυξης δεν θα υπερβαίνει τον 1 στίχο και </w:t>
      </w:r>
      <w:smartTag w:uri="urn:schemas-microsoft-com:office:smarttags" w:element="metricconverter">
        <w:smartTagPr>
          <w:attr w:name="ProductID" w:val="3 χιλιοστά"/>
        </w:smartTagPr>
        <w:r>
          <w:rPr>
            <w:spacing w:val="-1"/>
            <w:sz w:val="24"/>
            <w:szCs w:val="24"/>
          </w:rPr>
          <w:t>3 χιλιοστά</w:t>
        </w:r>
      </w:smartTag>
      <w:r>
        <w:rPr>
          <w:spacing w:val="-1"/>
          <w:sz w:val="24"/>
          <w:szCs w:val="24"/>
        </w:rPr>
        <w:t>.</w:t>
      </w:r>
    </w:p>
    <w:p w:rsidR="005A6C9A" w:rsidRDefault="005A6C9A">
      <w:pPr>
        <w:shd w:val="clear" w:color="auto" w:fill="FFFFFF"/>
        <w:tabs>
          <w:tab w:val="left" w:pos="1134"/>
          <w:tab w:val="left" w:pos="1560"/>
        </w:tabs>
        <w:ind w:right="-9"/>
        <w:jc w:val="both"/>
        <w:rPr>
          <w:spacing w:val="-1"/>
          <w:sz w:val="24"/>
          <w:szCs w:val="24"/>
        </w:rPr>
      </w:pPr>
    </w:p>
    <w:p w:rsidR="005A6C9A" w:rsidRDefault="0072678D">
      <w:pPr>
        <w:shd w:val="clear" w:color="auto" w:fill="FFFFFF"/>
        <w:tabs>
          <w:tab w:val="left" w:pos="1134"/>
          <w:tab w:val="left" w:pos="1560"/>
        </w:tabs>
        <w:ind w:right="-9"/>
        <w:jc w:val="both"/>
        <w:rPr>
          <w:spacing w:val="-1"/>
          <w:sz w:val="24"/>
          <w:szCs w:val="24"/>
        </w:rPr>
      </w:pPr>
      <w:r>
        <w:rPr>
          <w:spacing w:val="-1"/>
          <w:sz w:val="24"/>
          <w:szCs w:val="24"/>
        </w:rPr>
        <w:tab/>
      </w:r>
      <w:r>
        <w:rPr>
          <w:spacing w:val="-1"/>
          <w:sz w:val="24"/>
          <w:szCs w:val="24"/>
        </w:rPr>
        <w:tab/>
        <w:t xml:space="preserve">β. </w:t>
      </w:r>
      <w:r>
        <w:rPr>
          <w:spacing w:val="-1"/>
          <w:sz w:val="24"/>
          <w:szCs w:val="24"/>
        </w:rPr>
        <w:tab/>
        <w:t>Να εκδώσουν τιμολόγιο για τα έξοδα δημοσίευσης, µε τις τιμές που καθορίζονται στο (β) σχετικό, κατά περίπτωση και κατόπιν έγκαιρης ειδοποί</w:t>
      </w:r>
      <w:r>
        <w:rPr>
          <w:spacing w:val="-1"/>
          <w:sz w:val="24"/>
          <w:szCs w:val="24"/>
        </w:rPr>
        <w:t>η</w:t>
      </w:r>
      <w:r>
        <w:rPr>
          <w:spacing w:val="-1"/>
          <w:sz w:val="24"/>
          <w:szCs w:val="24"/>
        </w:rPr>
        <w:t>σής µας, στο όνομα του ΣΠ ΡΟΔΟΥ, το οποίο θα πραγματοποιήσει την πληρωμή τους. Το τιμολόγιο να συνοδεύεται από 3 φύλλα του τεύχους της εφημερίδας όπου έγινε η δημοσίευση, αναλυτικό λογαριασμό, βεβαίωση αρμόδιου πρακτορείου για το ύψος της κυκλοφορίας της εφημερίδας και αριθμό λογαριασμού για την κατάθ</w:t>
      </w:r>
      <w:r>
        <w:rPr>
          <w:spacing w:val="-1"/>
          <w:sz w:val="24"/>
          <w:szCs w:val="24"/>
        </w:rPr>
        <w:t>ε</w:t>
      </w:r>
      <w:r>
        <w:rPr>
          <w:spacing w:val="-1"/>
          <w:sz w:val="24"/>
          <w:szCs w:val="24"/>
        </w:rPr>
        <w:t>ση του οφειλόμενου ποσού, με τα παρακάτω στοιχεία τιμολόγησης:</w:t>
      </w:r>
    </w:p>
    <w:p w:rsidR="005A6C9A" w:rsidRDefault="005A6C9A">
      <w:pPr>
        <w:shd w:val="clear" w:color="auto" w:fill="FFFFFF"/>
        <w:tabs>
          <w:tab w:val="left" w:pos="1134"/>
          <w:tab w:val="left" w:pos="1560"/>
        </w:tabs>
        <w:ind w:right="-9"/>
        <w:jc w:val="both"/>
        <w:rPr>
          <w:spacing w:val="-1"/>
          <w:sz w:val="24"/>
          <w:szCs w:val="24"/>
        </w:rPr>
      </w:pPr>
    </w:p>
    <w:p w:rsidR="005A6C9A" w:rsidRDefault="0072678D">
      <w:pPr>
        <w:shd w:val="clear" w:color="auto" w:fill="FFFFFF"/>
        <w:tabs>
          <w:tab w:val="left" w:pos="1134"/>
          <w:tab w:val="left" w:pos="1560"/>
        </w:tabs>
        <w:ind w:right="-9"/>
        <w:jc w:val="both"/>
        <w:rPr>
          <w:i/>
          <w:spacing w:val="-1"/>
          <w:sz w:val="24"/>
          <w:szCs w:val="24"/>
        </w:rPr>
      </w:pPr>
      <w:r>
        <w:rPr>
          <w:i/>
          <w:spacing w:val="-1"/>
          <w:sz w:val="24"/>
          <w:szCs w:val="24"/>
        </w:rPr>
        <w:tab/>
      </w:r>
      <w:r>
        <w:rPr>
          <w:i/>
          <w:spacing w:val="-1"/>
          <w:sz w:val="24"/>
          <w:szCs w:val="24"/>
        </w:rPr>
        <w:tab/>
      </w:r>
      <w:r>
        <w:rPr>
          <w:i/>
          <w:spacing w:val="-1"/>
          <w:sz w:val="24"/>
          <w:szCs w:val="24"/>
        </w:rPr>
        <w:tab/>
        <w:t>Στρατιωτικό Πρατήριο Ρόδου</w:t>
      </w:r>
    </w:p>
    <w:p w:rsidR="005A6C9A" w:rsidRDefault="0072678D">
      <w:pPr>
        <w:shd w:val="clear" w:color="auto" w:fill="FFFFFF"/>
        <w:tabs>
          <w:tab w:val="left" w:pos="1134"/>
          <w:tab w:val="left" w:pos="1560"/>
        </w:tabs>
        <w:ind w:right="-9"/>
        <w:jc w:val="both"/>
        <w:rPr>
          <w:i/>
          <w:spacing w:val="-1"/>
          <w:sz w:val="24"/>
          <w:szCs w:val="24"/>
        </w:rPr>
      </w:pPr>
      <w:r>
        <w:rPr>
          <w:i/>
          <w:spacing w:val="-1"/>
          <w:sz w:val="24"/>
          <w:szCs w:val="24"/>
        </w:rPr>
        <w:tab/>
      </w:r>
      <w:r>
        <w:rPr>
          <w:i/>
          <w:spacing w:val="-1"/>
          <w:sz w:val="24"/>
          <w:szCs w:val="24"/>
        </w:rPr>
        <w:tab/>
      </w:r>
      <w:r>
        <w:rPr>
          <w:i/>
          <w:spacing w:val="-1"/>
          <w:sz w:val="24"/>
          <w:szCs w:val="24"/>
        </w:rPr>
        <w:tab/>
      </w:r>
      <w:proofErr w:type="spellStart"/>
      <w:r>
        <w:rPr>
          <w:i/>
          <w:spacing w:val="-1"/>
          <w:sz w:val="24"/>
          <w:szCs w:val="24"/>
        </w:rPr>
        <w:t>Στρδο</w:t>
      </w:r>
      <w:proofErr w:type="spellEnd"/>
      <w:r>
        <w:rPr>
          <w:i/>
          <w:spacing w:val="-1"/>
          <w:sz w:val="24"/>
          <w:szCs w:val="24"/>
        </w:rPr>
        <w:t xml:space="preserve"> «ΕΥΣΤΑΘΙΟΥ»</w:t>
      </w:r>
    </w:p>
    <w:p w:rsidR="005A6C9A" w:rsidRDefault="0072678D">
      <w:pPr>
        <w:shd w:val="clear" w:color="auto" w:fill="FFFFFF"/>
        <w:tabs>
          <w:tab w:val="left" w:pos="1134"/>
          <w:tab w:val="left" w:pos="1560"/>
        </w:tabs>
        <w:ind w:right="-9"/>
        <w:jc w:val="both"/>
        <w:rPr>
          <w:i/>
          <w:spacing w:val="-1"/>
          <w:sz w:val="24"/>
          <w:szCs w:val="24"/>
        </w:rPr>
      </w:pPr>
      <w:r>
        <w:rPr>
          <w:i/>
          <w:spacing w:val="-1"/>
          <w:sz w:val="24"/>
          <w:szCs w:val="24"/>
        </w:rPr>
        <w:tab/>
      </w:r>
      <w:r>
        <w:rPr>
          <w:i/>
          <w:spacing w:val="-1"/>
          <w:sz w:val="24"/>
          <w:szCs w:val="24"/>
        </w:rPr>
        <w:tab/>
      </w:r>
      <w:r>
        <w:rPr>
          <w:i/>
          <w:spacing w:val="-1"/>
          <w:sz w:val="24"/>
          <w:szCs w:val="24"/>
        </w:rPr>
        <w:tab/>
        <w:t>921 ΤΓΕΘ</w:t>
      </w:r>
    </w:p>
    <w:p w:rsidR="005A6C9A" w:rsidRDefault="0072678D">
      <w:pPr>
        <w:shd w:val="clear" w:color="auto" w:fill="FFFFFF"/>
        <w:tabs>
          <w:tab w:val="left" w:pos="1134"/>
          <w:tab w:val="left" w:pos="1560"/>
        </w:tabs>
        <w:ind w:right="-9"/>
        <w:jc w:val="both"/>
        <w:rPr>
          <w:i/>
          <w:spacing w:val="-1"/>
          <w:sz w:val="24"/>
          <w:szCs w:val="24"/>
        </w:rPr>
      </w:pPr>
      <w:r>
        <w:rPr>
          <w:i/>
          <w:spacing w:val="-1"/>
          <w:sz w:val="24"/>
          <w:szCs w:val="24"/>
        </w:rPr>
        <w:tab/>
      </w:r>
      <w:r>
        <w:rPr>
          <w:i/>
          <w:spacing w:val="-1"/>
          <w:sz w:val="24"/>
          <w:szCs w:val="24"/>
        </w:rPr>
        <w:tab/>
      </w:r>
      <w:r>
        <w:rPr>
          <w:i/>
          <w:spacing w:val="-1"/>
          <w:sz w:val="24"/>
          <w:szCs w:val="24"/>
        </w:rPr>
        <w:tab/>
        <w:t>ΑΦΜ: 090153025</w:t>
      </w:r>
    </w:p>
    <w:p w:rsidR="005A6C9A" w:rsidRDefault="0072678D">
      <w:pPr>
        <w:shd w:val="clear" w:color="auto" w:fill="FFFFFF"/>
        <w:tabs>
          <w:tab w:val="left" w:pos="1134"/>
          <w:tab w:val="left" w:pos="1560"/>
        </w:tabs>
        <w:ind w:right="-9"/>
        <w:jc w:val="both"/>
        <w:rPr>
          <w:i/>
          <w:spacing w:val="-1"/>
          <w:sz w:val="24"/>
          <w:szCs w:val="24"/>
        </w:rPr>
      </w:pPr>
      <w:r>
        <w:rPr>
          <w:i/>
          <w:spacing w:val="-1"/>
          <w:sz w:val="24"/>
          <w:szCs w:val="24"/>
        </w:rPr>
        <w:tab/>
      </w:r>
      <w:r>
        <w:rPr>
          <w:i/>
          <w:spacing w:val="-1"/>
          <w:sz w:val="24"/>
          <w:szCs w:val="24"/>
        </w:rPr>
        <w:tab/>
      </w:r>
      <w:r>
        <w:rPr>
          <w:i/>
          <w:spacing w:val="-1"/>
          <w:sz w:val="24"/>
          <w:szCs w:val="24"/>
        </w:rPr>
        <w:tab/>
        <w:t>ΔΟΥ ΨΥΧΙΚΟΥ</w:t>
      </w:r>
    </w:p>
    <w:p w:rsidR="005A6C9A" w:rsidRDefault="005A6C9A">
      <w:pPr>
        <w:shd w:val="clear" w:color="auto" w:fill="FFFFFF"/>
        <w:tabs>
          <w:tab w:val="left" w:pos="1134"/>
          <w:tab w:val="left" w:pos="1560"/>
        </w:tabs>
        <w:ind w:right="-9"/>
        <w:jc w:val="both"/>
        <w:rPr>
          <w:spacing w:val="-1"/>
          <w:sz w:val="24"/>
          <w:szCs w:val="24"/>
        </w:rPr>
      </w:pPr>
    </w:p>
    <w:p w:rsidR="005A6C9A" w:rsidRDefault="0072678D">
      <w:pPr>
        <w:shd w:val="clear" w:color="auto" w:fill="FFFFFF"/>
        <w:tabs>
          <w:tab w:val="left" w:pos="1134"/>
          <w:tab w:val="left" w:pos="1560"/>
        </w:tabs>
        <w:ind w:right="-9"/>
        <w:jc w:val="both"/>
        <w:rPr>
          <w:spacing w:val="-1"/>
          <w:sz w:val="24"/>
          <w:szCs w:val="24"/>
        </w:rPr>
      </w:pPr>
      <w:r>
        <w:rPr>
          <w:spacing w:val="-1"/>
          <w:sz w:val="24"/>
          <w:szCs w:val="24"/>
        </w:rPr>
        <w:tab/>
      </w:r>
      <w:r>
        <w:rPr>
          <w:spacing w:val="-1"/>
          <w:sz w:val="24"/>
          <w:szCs w:val="24"/>
        </w:rPr>
        <w:tab/>
      </w:r>
      <w:r>
        <w:rPr>
          <w:spacing w:val="-1"/>
          <w:sz w:val="24"/>
          <w:szCs w:val="24"/>
        </w:rPr>
        <w:tab/>
        <w:t>Το ΣΠ ΡΟΔΟΥ, αφού παραλάβει τα δικαιολογητικά, να προβεί έγκαιρα στην εξόφλησή τους, σε βάρος μερίδας Κ-Ζ.</w:t>
      </w:r>
    </w:p>
    <w:p w:rsidR="005A6C9A" w:rsidRDefault="005A6C9A">
      <w:pPr>
        <w:shd w:val="clear" w:color="auto" w:fill="FFFFFF"/>
        <w:tabs>
          <w:tab w:val="left" w:pos="1134"/>
          <w:tab w:val="left" w:pos="1560"/>
        </w:tabs>
        <w:ind w:right="-9"/>
        <w:jc w:val="both"/>
        <w:rPr>
          <w:spacing w:val="-1"/>
          <w:sz w:val="24"/>
          <w:szCs w:val="24"/>
        </w:rPr>
      </w:pPr>
    </w:p>
    <w:p w:rsidR="005A6C9A" w:rsidRDefault="0072678D">
      <w:pPr>
        <w:shd w:val="clear" w:color="auto" w:fill="FFFFFF"/>
        <w:tabs>
          <w:tab w:val="left" w:pos="1134"/>
          <w:tab w:val="left" w:pos="1560"/>
        </w:tabs>
        <w:ind w:right="-9"/>
        <w:jc w:val="both"/>
        <w:rPr>
          <w:spacing w:val="-1"/>
          <w:sz w:val="24"/>
          <w:szCs w:val="24"/>
        </w:rPr>
      </w:pPr>
      <w:r>
        <w:rPr>
          <w:spacing w:val="-1"/>
          <w:sz w:val="24"/>
          <w:szCs w:val="24"/>
        </w:rPr>
        <w:tab/>
        <w:t>Το ΓΕΣ/ΔΕΝΔΗΣ, στο οποίο κοινοποιείται η προκήρυξη (</w:t>
      </w:r>
      <w:proofErr w:type="spellStart"/>
      <w:r>
        <w:rPr>
          <w:spacing w:val="-1"/>
          <w:sz w:val="24"/>
          <w:szCs w:val="24"/>
        </w:rPr>
        <w:t>υ.τ.α</w:t>
      </w:r>
      <w:proofErr w:type="spellEnd"/>
      <w:r>
        <w:rPr>
          <w:spacing w:val="-1"/>
          <w:sz w:val="24"/>
          <w:szCs w:val="24"/>
        </w:rPr>
        <w:t>.), παρ</w:t>
      </w:r>
      <w:r>
        <w:rPr>
          <w:spacing w:val="-1"/>
          <w:sz w:val="24"/>
          <w:szCs w:val="24"/>
        </w:rPr>
        <w:t>α</w:t>
      </w:r>
      <w:r>
        <w:rPr>
          <w:spacing w:val="-1"/>
          <w:sz w:val="24"/>
          <w:szCs w:val="24"/>
        </w:rPr>
        <w:t xml:space="preserve">καλείται για την ανάρτησή της στην ιστοσελίδα </w:t>
      </w:r>
      <w:hyperlink r:id="rId8" w:history="1">
        <w:r>
          <w:rPr>
            <w:spacing w:val="-1"/>
            <w:sz w:val="24"/>
            <w:szCs w:val="24"/>
          </w:rPr>
          <w:t>www.army.gr</w:t>
        </w:r>
      </w:hyperlink>
    </w:p>
    <w:p w:rsidR="005A6C9A" w:rsidRDefault="005A6C9A">
      <w:pPr>
        <w:shd w:val="clear" w:color="auto" w:fill="FFFFFF"/>
        <w:tabs>
          <w:tab w:val="left" w:pos="1134"/>
          <w:tab w:val="left" w:pos="1560"/>
        </w:tabs>
        <w:ind w:right="-9"/>
        <w:jc w:val="both"/>
        <w:rPr>
          <w:spacing w:val="-1"/>
          <w:sz w:val="24"/>
          <w:szCs w:val="24"/>
        </w:rPr>
      </w:pPr>
    </w:p>
    <w:p w:rsidR="005A6C9A" w:rsidRDefault="0072678D">
      <w:pPr>
        <w:shd w:val="clear" w:color="auto" w:fill="FFFFFF"/>
        <w:tabs>
          <w:tab w:val="left" w:pos="1134"/>
          <w:tab w:val="left" w:pos="1560"/>
        </w:tabs>
        <w:ind w:right="-9"/>
        <w:jc w:val="both"/>
        <w:rPr>
          <w:spacing w:val="-1"/>
          <w:sz w:val="24"/>
          <w:szCs w:val="24"/>
        </w:rPr>
      </w:pPr>
      <w:r>
        <w:rPr>
          <w:spacing w:val="-1"/>
          <w:sz w:val="24"/>
          <w:szCs w:val="24"/>
        </w:rPr>
        <w:tab/>
        <w:t>Τέλος, ο Δήμος Ρόδου παρακαλείται να αναρτήσει τη συνημμένη πρ</w:t>
      </w:r>
      <w:r>
        <w:rPr>
          <w:spacing w:val="-1"/>
          <w:sz w:val="24"/>
          <w:szCs w:val="24"/>
        </w:rPr>
        <w:t>ο</w:t>
      </w:r>
      <w:r>
        <w:rPr>
          <w:spacing w:val="-1"/>
          <w:sz w:val="24"/>
          <w:szCs w:val="24"/>
        </w:rPr>
        <w:t>κήρυξη στους χώρους ανακοινώσεών του, για την καλύτερη και ευρύτερη ενημ</w:t>
      </w:r>
      <w:r>
        <w:rPr>
          <w:spacing w:val="-1"/>
          <w:sz w:val="24"/>
          <w:szCs w:val="24"/>
        </w:rPr>
        <w:t>έ</w:t>
      </w:r>
      <w:r>
        <w:rPr>
          <w:spacing w:val="-1"/>
          <w:sz w:val="24"/>
          <w:szCs w:val="24"/>
        </w:rPr>
        <w:t>ρωση των ενδιαφερομένων.</w:t>
      </w:r>
    </w:p>
    <w:p w:rsidR="005A6C9A" w:rsidRDefault="005A6C9A">
      <w:pPr>
        <w:shd w:val="clear" w:color="auto" w:fill="FFFFFF"/>
        <w:tabs>
          <w:tab w:val="left" w:pos="1134"/>
          <w:tab w:val="left" w:pos="1560"/>
        </w:tabs>
        <w:ind w:right="-9"/>
        <w:jc w:val="both"/>
        <w:rPr>
          <w:spacing w:val="-1"/>
          <w:sz w:val="24"/>
          <w:szCs w:val="24"/>
        </w:rPr>
      </w:pPr>
    </w:p>
    <w:p w:rsidR="005A6C9A" w:rsidRDefault="0072678D">
      <w:pPr>
        <w:shd w:val="clear" w:color="auto" w:fill="FFFFFF"/>
        <w:tabs>
          <w:tab w:val="left" w:pos="1134"/>
          <w:tab w:val="left" w:pos="1560"/>
        </w:tabs>
        <w:ind w:right="-9"/>
        <w:jc w:val="both"/>
        <w:rPr>
          <w:spacing w:val="-1"/>
          <w:sz w:val="24"/>
          <w:szCs w:val="24"/>
        </w:rPr>
      </w:pPr>
      <w:r>
        <w:rPr>
          <w:spacing w:val="-1"/>
          <w:sz w:val="24"/>
          <w:szCs w:val="24"/>
        </w:rPr>
        <w:tab/>
        <w:t xml:space="preserve">Χειριστής θέματος: </w:t>
      </w:r>
      <w:proofErr w:type="spellStart"/>
      <w:r>
        <w:rPr>
          <w:spacing w:val="-1"/>
          <w:sz w:val="24"/>
          <w:szCs w:val="24"/>
        </w:rPr>
        <w:t>Τχης</w:t>
      </w:r>
      <w:proofErr w:type="spellEnd"/>
      <w:r>
        <w:rPr>
          <w:spacing w:val="-1"/>
          <w:sz w:val="24"/>
          <w:szCs w:val="24"/>
        </w:rPr>
        <w:t xml:space="preserve"> (ΕΜ) Ιωάννης </w:t>
      </w:r>
      <w:proofErr w:type="spellStart"/>
      <w:r>
        <w:rPr>
          <w:spacing w:val="-1"/>
          <w:sz w:val="24"/>
          <w:szCs w:val="24"/>
        </w:rPr>
        <w:t>Σαπουνάκης</w:t>
      </w:r>
      <w:proofErr w:type="spellEnd"/>
      <w:r>
        <w:rPr>
          <w:spacing w:val="-1"/>
          <w:sz w:val="24"/>
          <w:szCs w:val="24"/>
        </w:rPr>
        <w:t xml:space="preserve">, επιτελής ΔΕΜ/95 ΑΔΤΕ, </w:t>
      </w:r>
      <w:proofErr w:type="spellStart"/>
      <w:r>
        <w:rPr>
          <w:spacing w:val="-1"/>
          <w:sz w:val="24"/>
          <w:szCs w:val="24"/>
        </w:rPr>
        <w:t>τηλέφ</w:t>
      </w:r>
      <w:proofErr w:type="spellEnd"/>
      <w:r>
        <w:rPr>
          <w:spacing w:val="-1"/>
          <w:sz w:val="24"/>
          <w:szCs w:val="24"/>
        </w:rPr>
        <w:t>. (ΕΨΑΔ) : 865-5610 και (ΟΤΕ) : 22410 – 55610.</w:t>
      </w:r>
    </w:p>
    <w:p w:rsidR="005A6C9A" w:rsidRDefault="005A6C9A">
      <w:pPr>
        <w:shd w:val="clear" w:color="auto" w:fill="FFFFFF"/>
        <w:ind w:right="29"/>
        <w:jc w:val="both"/>
        <w:rPr>
          <w:sz w:val="24"/>
          <w:szCs w:val="24"/>
        </w:rPr>
      </w:pPr>
    </w:p>
    <w:tbl>
      <w:tblPr>
        <w:tblW w:w="9314" w:type="dxa"/>
        <w:tblLayout w:type="fixed"/>
        <w:tblLook w:val="0000" w:firstRow="0" w:lastRow="0" w:firstColumn="0" w:lastColumn="0" w:noHBand="0" w:noVBand="0"/>
      </w:tblPr>
      <w:tblGrid>
        <w:gridCol w:w="4550"/>
        <w:gridCol w:w="4764"/>
      </w:tblGrid>
      <w:tr w:rsidR="0072678D" w:rsidRPr="004D4085" w:rsidTr="003F7C02">
        <w:tc>
          <w:tcPr>
            <w:tcW w:w="4484" w:type="dxa"/>
          </w:tcPr>
          <w:p w:rsidR="0072678D" w:rsidRPr="004D4085" w:rsidRDefault="0072678D" w:rsidP="003F7C02">
            <w:pPr>
              <w:rPr>
                <w:sz w:val="24"/>
                <w:szCs w:val="24"/>
              </w:rPr>
            </w:pPr>
          </w:p>
        </w:tc>
        <w:tc>
          <w:tcPr>
            <w:tcW w:w="4695" w:type="dxa"/>
          </w:tcPr>
          <w:p w:rsidR="0072678D" w:rsidRPr="004D4085" w:rsidRDefault="0072678D">
            <w:pPr>
              <w:jc w:val="center"/>
              <w:rPr>
                <w:sz w:val="24"/>
                <w:szCs w:val="24"/>
              </w:rPr>
            </w:pPr>
            <w:proofErr w:type="spellStart"/>
            <w:r w:rsidRPr="00F44E54">
              <w:rPr>
                <w:sz w:val="24"/>
                <w:szCs w:val="24"/>
              </w:rPr>
              <w:t>Υπτγος</w:t>
            </w:r>
            <w:proofErr w:type="spellEnd"/>
            <w:r w:rsidRPr="00F44E54">
              <w:rPr>
                <w:sz w:val="24"/>
                <w:szCs w:val="24"/>
              </w:rPr>
              <w:t xml:space="preserve"> </w:t>
            </w:r>
            <w:r>
              <w:rPr>
                <w:sz w:val="24"/>
                <w:szCs w:val="24"/>
              </w:rPr>
              <w:t>Εμμανουήλ Θεοδώρου</w:t>
            </w:r>
          </w:p>
        </w:tc>
      </w:tr>
      <w:tr w:rsidR="0072678D" w:rsidRPr="004D4085" w:rsidTr="003F7C02">
        <w:tc>
          <w:tcPr>
            <w:tcW w:w="4484" w:type="dxa"/>
          </w:tcPr>
          <w:p w:rsidR="0072678D" w:rsidRPr="004D4085" w:rsidRDefault="0072678D" w:rsidP="003F7C02">
            <w:pPr>
              <w:rPr>
                <w:sz w:val="24"/>
                <w:szCs w:val="24"/>
              </w:rPr>
            </w:pPr>
            <w:r w:rsidRPr="004D4085">
              <w:rPr>
                <w:sz w:val="24"/>
                <w:szCs w:val="24"/>
              </w:rPr>
              <w:t>Ακριβές Αντίγραφο</w:t>
            </w:r>
          </w:p>
        </w:tc>
        <w:tc>
          <w:tcPr>
            <w:tcW w:w="4695" w:type="dxa"/>
          </w:tcPr>
          <w:p w:rsidR="0072678D" w:rsidRPr="004D4085" w:rsidRDefault="0072678D" w:rsidP="003F7C02">
            <w:pPr>
              <w:jc w:val="center"/>
              <w:rPr>
                <w:sz w:val="24"/>
                <w:szCs w:val="24"/>
              </w:rPr>
            </w:pPr>
            <w:r w:rsidRPr="004D4085">
              <w:rPr>
                <w:sz w:val="24"/>
                <w:szCs w:val="24"/>
              </w:rPr>
              <w:t>ΔΚΤΗΣ</w:t>
            </w:r>
          </w:p>
        </w:tc>
      </w:tr>
      <w:tr w:rsidR="0072678D" w:rsidRPr="004D4085" w:rsidTr="003F7C02">
        <w:tc>
          <w:tcPr>
            <w:tcW w:w="4484" w:type="dxa"/>
          </w:tcPr>
          <w:p w:rsidR="0072678D" w:rsidRPr="004D4085" w:rsidRDefault="0072678D" w:rsidP="003F7C02">
            <w:pPr>
              <w:rPr>
                <w:sz w:val="24"/>
                <w:szCs w:val="24"/>
              </w:rPr>
            </w:pPr>
          </w:p>
        </w:tc>
        <w:tc>
          <w:tcPr>
            <w:tcW w:w="4695" w:type="dxa"/>
          </w:tcPr>
          <w:p w:rsidR="0072678D" w:rsidRPr="004D4085" w:rsidRDefault="0072678D" w:rsidP="003F7C02">
            <w:pPr>
              <w:jc w:val="center"/>
              <w:rPr>
                <w:sz w:val="24"/>
                <w:szCs w:val="24"/>
              </w:rPr>
            </w:pPr>
          </w:p>
        </w:tc>
      </w:tr>
      <w:tr w:rsidR="0072678D" w:rsidRPr="004D4085" w:rsidTr="003F7C02">
        <w:tc>
          <w:tcPr>
            <w:tcW w:w="4484" w:type="dxa"/>
          </w:tcPr>
          <w:p w:rsidR="0072678D" w:rsidRPr="004D4085" w:rsidRDefault="0072678D" w:rsidP="003F7C02">
            <w:pPr>
              <w:rPr>
                <w:sz w:val="24"/>
                <w:szCs w:val="24"/>
              </w:rPr>
            </w:pPr>
          </w:p>
        </w:tc>
        <w:tc>
          <w:tcPr>
            <w:tcW w:w="4695" w:type="dxa"/>
          </w:tcPr>
          <w:p w:rsidR="0072678D" w:rsidRPr="004D4085" w:rsidRDefault="0072678D" w:rsidP="003F7C02">
            <w:pPr>
              <w:jc w:val="center"/>
              <w:rPr>
                <w:sz w:val="24"/>
                <w:szCs w:val="24"/>
              </w:rPr>
            </w:pPr>
          </w:p>
        </w:tc>
      </w:tr>
      <w:tr w:rsidR="0072678D" w:rsidRPr="004D4085" w:rsidTr="003F7C02">
        <w:tc>
          <w:tcPr>
            <w:tcW w:w="4484" w:type="dxa"/>
          </w:tcPr>
          <w:p w:rsidR="0072678D" w:rsidRPr="004D4085" w:rsidRDefault="0072678D" w:rsidP="003F7C02">
            <w:pPr>
              <w:rPr>
                <w:sz w:val="24"/>
                <w:szCs w:val="24"/>
              </w:rPr>
            </w:pPr>
            <w:proofErr w:type="spellStart"/>
            <w:r w:rsidRPr="004D4085">
              <w:rPr>
                <w:sz w:val="24"/>
                <w:szCs w:val="24"/>
              </w:rPr>
              <w:t>Τχης</w:t>
            </w:r>
            <w:proofErr w:type="spellEnd"/>
            <w:r w:rsidRPr="004D4085">
              <w:rPr>
                <w:sz w:val="24"/>
                <w:szCs w:val="24"/>
              </w:rPr>
              <w:t xml:space="preserve"> (ΕΜ) Ιωάννης </w:t>
            </w:r>
            <w:proofErr w:type="spellStart"/>
            <w:r w:rsidRPr="004D4085">
              <w:rPr>
                <w:sz w:val="24"/>
                <w:szCs w:val="24"/>
              </w:rPr>
              <w:t>Σαπουνάκης</w:t>
            </w:r>
            <w:proofErr w:type="spellEnd"/>
          </w:p>
        </w:tc>
        <w:tc>
          <w:tcPr>
            <w:tcW w:w="4695" w:type="dxa"/>
          </w:tcPr>
          <w:p w:rsidR="0072678D" w:rsidRPr="004D4085" w:rsidRDefault="0072678D" w:rsidP="003F7C02">
            <w:pPr>
              <w:jc w:val="center"/>
              <w:rPr>
                <w:sz w:val="24"/>
                <w:szCs w:val="24"/>
              </w:rPr>
            </w:pPr>
          </w:p>
        </w:tc>
      </w:tr>
      <w:tr w:rsidR="0072678D" w:rsidRPr="004D4085" w:rsidTr="003F7C02">
        <w:tc>
          <w:tcPr>
            <w:tcW w:w="4484" w:type="dxa"/>
          </w:tcPr>
          <w:p w:rsidR="0072678D" w:rsidRPr="004D4085" w:rsidRDefault="0072678D" w:rsidP="003F7C02">
            <w:pPr>
              <w:rPr>
                <w:sz w:val="24"/>
                <w:szCs w:val="24"/>
              </w:rPr>
            </w:pPr>
            <w:r w:rsidRPr="004D4085">
              <w:rPr>
                <w:sz w:val="24"/>
                <w:szCs w:val="24"/>
              </w:rPr>
              <w:t xml:space="preserve">              ΔΕΜ/Δ</w:t>
            </w:r>
          </w:p>
        </w:tc>
        <w:tc>
          <w:tcPr>
            <w:tcW w:w="4695" w:type="dxa"/>
          </w:tcPr>
          <w:p w:rsidR="0072678D" w:rsidRPr="004D4085" w:rsidRDefault="0072678D" w:rsidP="003F7C02">
            <w:pPr>
              <w:jc w:val="center"/>
              <w:rPr>
                <w:sz w:val="24"/>
                <w:szCs w:val="24"/>
              </w:rPr>
            </w:pPr>
          </w:p>
        </w:tc>
      </w:tr>
    </w:tbl>
    <w:p w:rsidR="005A6C9A" w:rsidDel="00F44E54" w:rsidRDefault="005A6C9A">
      <w:pPr>
        <w:jc w:val="both"/>
        <w:rPr>
          <w:del w:id="0" w:author="Τχης (ΕΜ) Ιωάννης Σαπουνάκης" w:date="2021-05-13T08:23:00Z"/>
          <w:sz w:val="24"/>
          <w:szCs w:val="24"/>
          <w:u w:val="single"/>
        </w:rPr>
      </w:pPr>
    </w:p>
    <w:p w:rsidR="005A6C9A" w:rsidDel="00F44E54" w:rsidRDefault="005A6C9A">
      <w:pPr>
        <w:jc w:val="both"/>
        <w:rPr>
          <w:del w:id="1" w:author="Τχης (ΕΜ) Ιωάννης Σαπουνάκης" w:date="2021-05-13T08:23:00Z"/>
          <w:sz w:val="24"/>
          <w:szCs w:val="24"/>
          <w:u w:val="single"/>
        </w:rPr>
      </w:pPr>
    </w:p>
    <w:p w:rsidR="005A6C9A" w:rsidRDefault="005A6C9A">
      <w:pPr>
        <w:jc w:val="both"/>
        <w:rPr>
          <w:sz w:val="24"/>
          <w:szCs w:val="24"/>
          <w:u w:val="single"/>
        </w:rPr>
      </w:pPr>
    </w:p>
    <w:p w:rsidR="005A6C9A" w:rsidRDefault="0072678D">
      <w:pPr>
        <w:jc w:val="both"/>
        <w:rPr>
          <w:sz w:val="24"/>
          <w:szCs w:val="24"/>
          <w:u w:val="single"/>
        </w:rPr>
      </w:pPr>
      <w:r>
        <w:rPr>
          <w:sz w:val="24"/>
          <w:szCs w:val="24"/>
          <w:u w:val="single"/>
        </w:rPr>
        <w:t>ΠΙΝΑΚΑΣ ΑΠΟΔΕΚΤΩΝ</w:t>
      </w:r>
    </w:p>
    <w:p w:rsidR="005A6C9A" w:rsidRDefault="0072678D">
      <w:pPr>
        <w:tabs>
          <w:tab w:val="left" w:pos="6150"/>
        </w:tabs>
        <w:jc w:val="both"/>
        <w:rPr>
          <w:sz w:val="24"/>
          <w:szCs w:val="24"/>
          <w:u w:val="single"/>
        </w:rPr>
      </w:pPr>
      <w:r>
        <w:rPr>
          <w:sz w:val="24"/>
          <w:szCs w:val="24"/>
          <w:u w:val="single"/>
        </w:rPr>
        <w:t>Αποδέκτες για Ενέργεια</w:t>
      </w:r>
    </w:p>
    <w:p w:rsidR="005A6C9A" w:rsidRDefault="0072678D">
      <w:pPr>
        <w:jc w:val="both"/>
        <w:rPr>
          <w:sz w:val="24"/>
          <w:szCs w:val="24"/>
        </w:rPr>
      </w:pPr>
      <w:r>
        <w:rPr>
          <w:sz w:val="24"/>
          <w:szCs w:val="24"/>
        </w:rPr>
        <w:t xml:space="preserve">ΚΕΝΤΡΙΚΗ ΕΝΩΣΗ ΕΠΙΜΕΛΗΤΗΡΙΩΝ ΕΛΛΑΔΟΣ, Ακαδημίας 7, ΤΚ 10671, </w:t>
      </w:r>
      <w:r>
        <w:rPr>
          <w:sz w:val="24"/>
          <w:szCs w:val="24"/>
          <w:lang w:val="en-US"/>
        </w:rPr>
        <w:t>T</w:t>
      </w:r>
      <w:proofErr w:type="spellStart"/>
      <w:r>
        <w:rPr>
          <w:sz w:val="24"/>
          <w:szCs w:val="24"/>
        </w:rPr>
        <w:t>ηλ</w:t>
      </w:r>
      <w:proofErr w:type="spellEnd"/>
      <w:r>
        <w:rPr>
          <w:sz w:val="24"/>
          <w:szCs w:val="24"/>
        </w:rPr>
        <w:t xml:space="preserve">: 2103387104, </w:t>
      </w:r>
      <w:proofErr w:type="spellStart"/>
      <w:r>
        <w:rPr>
          <w:sz w:val="24"/>
          <w:szCs w:val="24"/>
        </w:rPr>
        <w:t>Fax</w:t>
      </w:r>
      <w:proofErr w:type="spellEnd"/>
      <w:r>
        <w:rPr>
          <w:sz w:val="24"/>
          <w:szCs w:val="24"/>
        </w:rPr>
        <w:t xml:space="preserve">: 2103622320, </w:t>
      </w:r>
      <w:r>
        <w:rPr>
          <w:sz w:val="24"/>
          <w:szCs w:val="24"/>
          <w:lang w:val="en-US"/>
        </w:rPr>
        <w:t>e</w:t>
      </w:r>
      <w:r>
        <w:rPr>
          <w:sz w:val="24"/>
          <w:szCs w:val="24"/>
        </w:rPr>
        <w:t>-</w:t>
      </w:r>
      <w:r>
        <w:rPr>
          <w:sz w:val="24"/>
          <w:szCs w:val="24"/>
          <w:lang w:val="en-US"/>
        </w:rPr>
        <w:t>mail</w:t>
      </w:r>
      <w:r>
        <w:rPr>
          <w:sz w:val="24"/>
          <w:szCs w:val="24"/>
        </w:rPr>
        <w:t>: keeuhcci@uhc.gr</w:t>
      </w:r>
    </w:p>
    <w:p w:rsidR="005A6C9A" w:rsidRDefault="005A6C9A">
      <w:pPr>
        <w:jc w:val="both"/>
        <w:rPr>
          <w:caps/>
          <w:sz w:val="24"/>
          <w:szCs w:val="24"/>
        </w:rPr>
      </w:pPr>
    </w:p>
    <w:p w:rsidR="005A6C9A" w:rsidRDefault="0072678D">
      <w:pPr>
        <w:jc w:val="both"/>
        <w:rPr>
          <w:sz w:val="24"/>
          <w:szCs w:val="24"/>
        </w:rPr>
      </w:pPr>
      <w:r>
        <w:rPr>
          <w:caps/>
          <w:sz w:val="24"/>
          <w:szCs w:val="24"/>
        </w:rPr>
        <w:t>Οικονομικό Επιμελητήριο Τμήμα Δωδεκανήσου</w:t>
      </w:r>
      <w:r>
        <w:rPr>
          <w:sz w:val="24"/>
          <w:szCs w:val="24"/>
        </w:rPr>
        <w:t xml:space="preserve">, Γ. Σεφέρη 80, Ρόδος, ΤΚ 85100, ΤΘ. 464, </w:t>
      </w:r>
      <w:proofErr w:type="spellStart"/>
      <w:r>
        <w:rPr>
          <w:sz w:val="24"/>
          <w:szCs w:val="24"/>
        </w:rPr>
        <w:t>Τηλ</w:t>
      </w:r>
      <w:proofErr w:type="spellEnd"/>
      <w:r>
        <w:rPr>
          <w:sz w:val="24"/>
          <w:szCs w:val="24"/>
        </w:rPr>
        <w:t>: 2241066660, F</w:t>
      </w:r>
      <w:r>
        <w:rPr>
          <w:sz w:val="24"/>
          <w:szCs w:val="24"/>
          <w:lang w:val="en-US"/>
        </w:rPr>
        <w:t>ax</w:t>
      </w:r>
      <w:r>
        <w:rPr>
          <w:sz w:val="24"/>
          <w:szCs w:val="24"/>
        </w:rPr>
        <w:t>: 2241060197, e-</w:t>
      </w:r>
      <w:r>
        <w:rPr>
          <w:sz w:val="24"/>
          <w:szCs w:val="24"/>
          <w:lang w:val="en-US"/>
        </w:rPr>
        <w:t>mail</w:t>
      </w:r>
      <w:r>
        <w:rPr>
          <w:sz w:val="24"/>
          <w:szCs w:val="24"/>
        </w:rPr>
        <w:t>: oee12pt@oe-e.gr</w:t>
      </w:r>
    </w:p>
    <w:p w:rsidR="005A6C9A" w:rsidRDefault="005A6C9A">
      <w:pPr>
        <w:jc w:val="both"/>
        <w:rPr>
          <w:caps/>
          <w:sz w:val="24"/>
          <w:szCs w:val="24"/>
        </w:rPr>
      </w:pPr>
    </w:p>
    <w:p w:rsidR="005A6C9A" w:rsidRDefault="0072678D">
      <w:pPr>
        <w:jc w:val="both"/>
        <w:rPr>
          <w:sz w:val="24"/>
          <w:szCs w:val="24"/>
        </w:rPr>
      </w:pPr>
      <w:r>
        <w:rPr>
          <w:caps/>
          <w:sz w:val="24"/>
          <w:szCs w:val="24"/>
        </w:rPr>
        <w:t>Επιμελητήριο ΔΩΔΕΚΑΝΗΣΩΝ</w:t>
      </w:r>
      <w:r>
        <w:rPr>
          <w:sz w:val="24"/>
          <w:szCs w:val="24"/>
        </w:rPr>
        <w:t xml:space="preserve">, </w:t>
      </w:r>
      <w:proofErr w:type="spellStart"/>
      <w:r>
        <w:rPr>
          <w:sz w:val="24"/>
          <w:szCs w:val="24"/>
        </w:rPr>
        <w:t>Γρηγ</w:t>
      </w:r>
      <w:proofErr w:type="spellEnd"/>
      <w:r>
        <w:rPr>
          <w:sz w:val="24"/>
          <w:szCs w:val="24"/>
        </w:rPr>
        <w:t xml:space="preserve">. Λαμπράκη 8, Ρόδος, ΤΚ 85100, </w:t>
      </w:r>
      <w:proofErr w:type="spellStart"/>
      <w:r>
        <w:rPr>
          <w:sz w:val="24"/>
          <w:szCs w:val="24"/>
        </w:rPr>
        <w:t>Τηλ</w:t>
      </w:r>
      <w:proofErr w:type="spellEnd"/>
      <w:r>
        <w:rPr>
          <w:sz w:val="24"/>
          <w:szCs w:val="24"/>
        </w:rPr>
        <w:t xml:space="preserve">: </w:t>
      </w:r>
      <w:r>
        <w:rPr>
          <w:sz w:val="24"/>
          <w:szCs w:val="24"/>
        </w:rPr>
        <w:lastRenderedPageBreak/>
        <w:t xml:space="preserve">2241044200, </w:t>
      </w:r>
      <w:proofErr w:type="spellStart"/>
      <w:r>
        <w:rPr>
          <w:sz w:val="24"/>
          <w:szCs w:val="24"/>
        </w:rPr>
        <w:t>Fax</w:t>
      </w:r>
      <w:proofErr w:type="spellEnd"/>
      <w:r>
        <w:rPr>
          <w:sz w:val="24"/>
          <w:szCs w:val="24"/>
        </w:rPr>
        <w:t>: 2241044240, e-</w:t>
      </w:r>
      <w:r>
        <w:rPr>
          <w:sz w:val="24"/>
          <w:szCs w:val="24"/>
          <w:lang w:val="en-US"/>
        </w:rPr>
        <w:t>mail</w:t>
      </w:r>
      <w:r>
        <w:rPr>
          <w:sz w:val="24"/>
          <w:szCs w:val="24"/>
        </w:rPr>
        <w:t xml:space="preserve">: </w:t>
      </w:r>
      <w:hyperlink r:id="rId9" w:history="1">
        <w:r>
          <w:rPr>
            <w:sz w:val="24"/>
            <w:szCs w:val="24"/>
          </w:rPr>
          <w:t>info@ebed.gr</w:t>
        </w:r>
      </w:hyperlink>
    </w:p>
    <w:p w:rsidR="005A6C9A" w:rsidRDefault="005A6C9A">
      <w:pPr>
        <w:jc w:val="both"/>
        <w:rPr>
          <w:caps/>
          <w:sz w:val="24"/>
          <w:szCs w:val="24"/>
        </w:rPr>
      </w:pPr>
    </w:p>
    <w:p w:rsidR="005A6C9A" w:rsidRDefault="0072678D">
      <w:pPr>
        <w:jc w:val="both"/>
        <w:rPr>
          <w:sz w:val="24"/>
          <w:szCs w:val="24"/>
        </w:rPr>
      </w:pPr>
      <w:r>
        <w:rPr>
          <w:caps/>
          <w:sz w:val="24"/>
          <w:szCs w:val="24"/>
        </w:rPr>
        <w:t>Εφημερίδα «ΡΟΔΙΑΚΗ»</w:t>
      </w:r>
      <w:r>
        <w:rPr>
          <w:sz w:val="24"/>
          <w:szCs w:val="24"/>
        </w:rPr>
        <w:t xml:space="preserve">, Μάρκου </w:t>
      </w:r>
      <w:proofErr w:type="spellStart"/>
      <w:r>
        <w:rPr>
          <w:sz w:val="24"/>
          <w:szCs w:val="24"/>
        </w:rPr>
        <w:t>Μαλλιαράκη</w:t>
      </w:r>
      <w:proofErr w:type="spellEnd"/>
      <w:r>
        <w:rPr>
          <w:sz w:val="24"/>
          <w:szCs w:val="24"/>
        </w:rPr>
        <w:t xml:space="preserve"> 11, Ρόδος, </w:t>
      </w:r>
      <w:r>
        <w:rPr>
          <w:sz w:val="24"/>
          <w:szCs w:val="24"/>
          <w:lang w:val="en-US"/>
        </w:rPr>
        <w:t>Fax</w:t>
      </w:r>
      <w:r>
        <w:rPr>
          <w:sz w:val="24"/>
          <w:szCs w:val="24"/>
        </w:rPr>
        <w:t xml:space="preserve">: 2241075641, </w:t>
      </w:r>
      <w:proofErr w:type="spellStart"/>
      <w:r>
        <w:rPr>
          <w:sz w:val="24"/>
          <w:szCs w:val="24"/>
        </w:rPr>
        <w:t>Τηλ</w:t>
      </w:r>
      <w:proofErr w:type="spellEnd"/>
      <w:r>
        <w:rPr>
          <w:sz w:val="24"/>
          <w:szCs w:val="24"/>
        </w:rPr>
        <w:t xml:space="preserve">: 2241024610, </w:t>
      </w:r>
      <w:r>
        <w:rPr>
          <w:sz w:val="24"/>
          <w:szCs w:val="24"/>
          <w:lang w:val="de-DE"/>
        </w:rPr>
        <w:t>e</w:t>
      </w:r>
      <w:r>
        <w:rPr>
          <w:sz w:val="24"/>
          <w:szCs w:val="24"/>
        </w:rPr>
        <w:t>-</w:t>
      </w:r>
      <w:r>
        <w:rPr>
          <w:sz w:val="24"/>
          <w:szCs w:val="24"/>
          <w:lang w:val="en-US"/>
        </w:rPr>
        <w:t>mail</w:t>
      </w:r>
      <w:r>
        <w:rPr>
          <w:sz w:val="24"/>
          <w:szCs w:val="24"/>
        </w:rPr>
        <w:t xml:space="preserve">: </w:t>
      </w:r>
      <w:proofErr w:type="spellStart"/>
      <w:r>
        <w:rPr>
          <w:sz w:val="24"/>
          <w:szCs w:val="24"/>
          <w:lang w:val="de-DE"/>
        </w:rPr>
        <w:t>news</w:t>
      </w:r>
      <w:proofErr w:type="spellEnd"/>
      <w:r>
        <w:rPr>
          <w:sz w:val="24"/>
          <w:szCs w:val="24"/>
        </w:rPr>
        <w:t>@</w:t>
      </w:r>
      <w:proofErr w:type="spellStart"/>
      <w:r>
        <w:rPr>
          <w:sz w:val="24"/>
          <w:szCs w:val="24"/>
          <w:lang w:val="en-US"/>
        </w:rPr>
        <w:t>rodiaki</w:t>
      </w:r>
      <w:proofErr w:type="spellEnd"/>
      <w:r>
        <w:rPr>
          <w:sz w:val="24"/>
          <w:szCs w:val="24"/>
        </w:rPr>
        <w:t>.</w:t>
      </w:r>
      <w:r>
        <w:rPr>
          <w:sz w:val="24"/>
          <w:szCs w:val="24"/>
          <w:lang w:val="en-US"/>
        </w:rPr>
        <w:t>gr</w:t>
      </w:r>
    </w:p>
    <w:p w:rsidR="005A6C9A" w:rsidRDefault="005A6C9A">
      <w:pPr>
        <w:jc w:val="both"/>
        <w:rPr>
          <w:caps/>
          <w:sz w:val="24"/>
          <w:szCs w:val="24"/>
        </w:rPr>
      </w:pPr>
    </w:p>
    <w:p w:rsidR="005A6C9A" w:rsidRDefault="0072678D">
      <w:pPr>
        <w:jc w:val="both"/>
        <w:rPr>
          <w:sz w:val="24"/>
          <w:szCs w:val="24"/>
        </w:rPr>
      </w:pPr>
      <w:r>
        <w:rPr>
          <w:caps/>
          <w:sz w:val="24"/>
          <w:szCs w:val="24"/>
        </w:rPr>
        <w:t>Εφημερίδα «ΔΗΜΟΚΡΑΤΙΚΗ»</w:t>
      </w:r>
      <w:r>
        <w:rPr>
          <w:sz w:val="24"/>
          <w:szCs w:val="24"/>
        </w:rPr>
        <w:t>,</w:t>
      </w:r>
      <w:r>
        <w:t xml:space="preserve"> </w:t>
      </w:r>
      <w:proofErr w:type="spellStart"/>
      <w:r>
        <w:rPr>
          <w:sz w:val="24"/>
          <w:szCs w:val="24"/>
        </w:rPr>
        <w:t>Θεμ</w:t>
      </w:r>
      <w:proofErr w:type="spellEnd"/>
      <w:r>
        <w:rPr>
          <w:sz w:val="24"/>
          <w:szCs w:val="24"/>
        </w:rPr>
        <w:t xml:space="preserve">. Σοφούλη 77, TΘ 339, ΤΚ 85100 </w:t>
      </w:r>
      <w:proofErr w:type="spellStart"/>
      <w:r>
        <w:rPr>
          <w:sz w:val="24"/>
          <w:szCs w:val="24"/>
        </w:rPr>
        <w:t>Pόδος</w:t>
      </w:r>
      <w:proofErr w:type="spellEnd"/>
      <w:r>
        <w:rPr>
          <w:sz w:val="24"/>
          <w:szCs w:val="24"/>
        </w:rPr>
        <w:t xml:space="preserve">, </w:t>
      </w:r>
      <w:proofErr w:type="spellStart"/>
      <w:r>
        <w:rPr>
          <w:sz w:val="24"/>
          <w:szCs w:val="24"/>
        </w:rPr>
        <w:t>Τηλ</w:t>
      </w:r>
      <w:proofErr w:type="spellEnd"/>
      <w:r>
        <w:rPr>
          <w:sz w:val="24"/>
          <w:szCs w:val="24"/>
        </w:rPr>
        <w:t>:</w:t>
      </w:r>
      <w:r>
        <w:t xml:space="preserve"> </w:t>
      </w:r>
      <w:r>
        <w:rPr>
          <w:sz w:val="24"/>
          <w:szCs w:val="24"/>
        </w:rPr>
        <w:t xml:space="preserve">2241037500, </w:t>
      </w:r>
      <w:r>
        <w:rPr>
          <w:sz w:val="24"/>
          <w:szCs w:val="24"/>
          <w:lang w:val="en-US"/>
        </w:rPr>
        <w:t>Fax</w:t>
      </w:r>
      <w:r>
        <w:rPr>
          <w:sz w:val="24"/>
          <w:szCs w:val="24"/>
        </w:rPr>
        <w:t xml:space="preserve">: 2241037333, </w:t>
      </w:r>
      <w:r>
        <w:rPr>
          <w:sz w:val="24"/>
          <w:szCs w:val="24"/>
          <w:lang w:val="en-US"/>
        </w:rPr>
        <w:t>e</w:t>
      </w:r>
      <w:r>
        <w:rPr>
          <w:sz w:val="24"/>
          <w:szCs w:val="24"/>
        </w:rPr>
        <w:t>-</w:t>
      </w:r>
      <w:r>
        <w:rPr>
          <w:sz w:val="24"/>
          <w:szCs w:val="24"/>
          <w:lang w:val="en-US"/>
        </w:rPr>
        <w:t>mail</w:t>
      </w:r>
      <w:r>
        <w:rPr>
          <w:sz w:val="24"/>
          <w:szCs w:val="24"/>
        </w:rPr>
        <w:t>: info@dimokratiki.gr</w:t>
      </w:r>
    </w:p>
    <w:p w:rsidR="005A6C9A" w:rsidRDefault="005A6C9A">
      <w:pPr>
        <w:shd w:val="clear" w:color="auto" w:fill="FFFFFF"/>
        <w:ind w:right="29"/>
        <w:jc w:val="both"/>
        <w:rPr>
          <w:caps/>
          <w:sz w:val="24"/>
          <w:szCs w:val="24"/>
        </w:rPr>
      </w:pPr>
    </w:p>
    <w:p w:rsidR="005A6C9A" w:rsidRDefault="0072678D">
      <w:pPr>
        <w:shd w:val="clear" w:color="auto" w:fill="FFFFFF"/>
        <w:ind w:right="29"/>
        <w:jc w:val="both"/>
        <w:rPr>
          <w:sz w:val="24"/>
          <w:szCs w:val="24"/>
        </w:rPr>
      </w:pPr>
      <w:r>
        <w:rPr>
          <w:caps/>
          <w:sz w:val="24"/>
          <w:szCs w:val="24"/>
        </w:rPr>
        <w:t>Εφημερίδα «ΣΤΑΘΜΟΣ ΣΤΗΝ ΕΝΗΜΕΡΩΣΗ</w:t>
      </w:r>
      <w:r>
        <w:rPr>
          <w:sz w:val="24"/>
          <w:szCs w:val="24"/>
        </w:rPr>
        <w:t>», Μεγάλου Αλεξάνδρου &amp; Βενιζ</w:t>
      </w:r>
      <w:r>
        <w:rPr>
          <w:sz w:val="24"/>
          <w:szCs w:val="24"/>
        </w:rPr>
        <w:t>έ</w:t>
      </w:r>
      <w:r>
        <w:rPr>
          <w:sz w:val="24"/>
          <w:szCs w:val="24"/>
        </w:rPr>
        <w:t xml:space="preserve">λου Ελευθερίου, Κως, </w:t>
      </w:r>
      <w:r>
        <w:rPr>
          <w:sz w:val="24"/>
          <w:szCs w:val="24"/>
          <w:lang w:val="en-US"/>
        </w:rPr>
        <w:t>TK</w:t>
      </w:r>
      <w:r>
        <w:rPr>
          <w:sz w:val="24"/>
          <w:szCs w:val="24"/>
        </w:rPr>
        <w:t xml:space="preserve"> 85300, </w:t>
      </w:r>
      <w:proofErr w:type="spellStart"/>
      <w:r>
        <w:rPr>
          <w:sz w:val="24"/>
          <w:szCs w:val="24"/>
        </w:rPr>
        <w:t>Τηλ</w:t>
      </w:r>
      <w:proofErr w:type="spellEnd"/>
      <w:r>
        <w:rPr>
          <w:sz w:val="24"/>
          <w:szCs w:val="24"/>
        </w:rPr>
        <w:t xml:space="preserve">: 2242048946, </w:t>
      </w:r>
      <w:r>
        <w:rPr>
          <w:sz w:val="24"/>
          <w:szCs w:val="24"/>
          <w:lang w:val="en-US"/>
        </w:rPr>
        <w:t>Fax</w:t>
      </w:r>
      <w:r>
        <w:rPr>
          <w:sz w:val="24"/>
          <w:szCs w:val="24"/>
        </w:rPr>
        <w:t xml:space="preserve">: 2242021606, </w:t>
      </w:r>
      <w:r>
        <w:rPr>
          <w:sz w:val="24"/>
          <w:szCs w:val="24"/>
          <w:lang w:val="en-US"/>
        </w:rPr>
        <w:t>e</w:t>
      </w:r>
      <w:r>
        <w:rPr>
          <w:sz w:val="24"/>
          <w:szCs w:val="24"/>
        </w:rPr>
        <w:t>-</w:t>
      </w:r>
      <w:r>
        <w:rPr>
          <w:sz w:val="24"/>
          <w:szCs w:val="24"/>
          <w:lang w:val="en-US"/>
        </w:rPr>
        <w:t>mail</w:t>
      </w:r>
      <w:r>
        <w:rPr>
          <w:sz w:val="24"/>
          <w:szCs w:val="24"/>
        </w:rPr>
        <w:t xml:space="preserve">: </w:t>
      </w:r>
      <w:proofErr w:type="spellStart"/>
      <w:r>
        <w:rPr>
          <w:sz w:val="24"/>
          <w:szCs w:val="24"/>
          <w:lang w:val="de-DE"/>
        </w:rPr>
        <w:t>stathmos</w:t>
      </w:r>
      <w:proofErr w:type="spellEnd"/>
      <w:r>
        <w:rPr>
          <w:sz w:val="24"/>
          <w:szCs w:val="24"/>
        </w:rPr>
        <w:t>@</w:t>
      </w:r>
      <w:r>
        <w:rPr>
          <w:sz w:val="24"/>
          <w:szCs w:val="24"/>
          <w:lang w:val="de-DE"/>
        </w:rPr>
        <w:t>hol</w:t>
      </w:r>
      <w:r>
        <w:rPr>
          <w:sz w:val="24"/>
          <w:szCs w:val="24"/>
        </w:rPr>
        <w:t>.</w:t>
      </w:r>
      <w:proofErr w:type="spellStart"/>
      <w:r>
        <w:rPr>
          <w:sz w:val="24"/>
          <w:szCs w:val="24"/>
          <w:lang w:val="de-DE"/>
        </w:rPr>
        <w:t>gr</w:t>
      </w:r>
      <w:proofErr w:type="spellEnd"/>
    </w:p>
    <w:p w:rsidR="005A6C9A" w:rsidRDefault="005A6C9A">
      <w:pPr>
        <w:jc w:val="both"/>
        <w:rPr>
          <w:sz w:val="24"/>
          <w:szCs w:val="24"/>
        </w:rPr>
      </w:pPr>
    </w:p>
    <w:p w:rsidR="005A6C9A" w:rsidRDefault="0072678D">
      <w:pPr>
        <w:jc w:val="both"/>
        <w:rPr>
          <w:sz w:val="24"/>
          <w:szCs w:val="24"/>
        </w:rPr>
      </w:pPr>
      <w:r>
        <w:rPr>
          <w:sz w:val="24"/>
          <w:szCs w:val="24"/>
        </w:rPr>
        <w:t>ΔΗΜΟΣ ΡΟΔΟΥ, Πλατεία Ελευθερίας 1, ΤΚ 85100, Ρόδος, Τηλ:2241361200, e-</w:t>
      </w:r>
      <w:proofErr w:type="spellStart"/>
      <w:r>
        <w:rPr>
          <w:sz w:val="24"/>
          <w:szCs w:val="24"/>
        </w:rPr>
        <w:t>mail</w:t>
      </w:r>
      <w:proofErr w:type="spellEnd"/>
      <w:r>
        <w:rPr>
          <w:sz w:val="24"/>
          <w:szCs w:val="24"/>
        </w:rPr>
        <w:t>: info@rhodes.gr</w:t>
      </w:r>
    </w:p>
    <w:p w:rsidR="005A6C9A" w:rsidRDefault="005A6C9A">
      <w:pPr>
        <w:jc w:val="both"/>
        <w:rPr>
          <w:sz w:val="24"/>
          <w:szCs w:val="24"/>
        </w:rPr>
      </w:pPr>
    </w:p>
    <w:p w:rsidR="005A6C9A" w:rsidRDefault="0072678D">
      <w:pPr>
        <w:shd w:val="clear" w:color="auto" w:fill="FFFFFF"/>
        <w:ind w:right="29"/>
        <w:jc w:val="both"/>
        <w:rPr>
          <w:sz w:val="24"/>
          <w:szCs w:val="24"/>
        </w:rPr>
      </w:pPr>
      <w:r>
        <w:rPr>
          <w:sz w:val="24"/>
          <w:szCs w:val="24"/>
        </w:rPr>
        <w:t>ΣΠ ΡΟΔΟΥ</w:t>
      </w:r>
    </w:p>
    <w:p w:rsidR="005A6C9A" w:rsidRDefault="005A6C9A">
      <w:pPr>
        <w:jc w:val="both"/>
        <w:rPr>
          <w:sz w:val="24"/>
          <w:szCs w:val="24"/>
          <w:u w:val="single"/>
        </w:rPr>
      </w:pPr>
    </w:p>
    <w:p w:rsidR="005A6C9A" w:rsidRDefault="0072678D">
      <w:pPr>
        <w:jc w:val="both"/>
        <w:rPr>
          <w:sz w:val="24"/>
          <w:szCs w:val="24"/>
          <w:u w:val="single"/>
        </w:rPr>
      </w:pPr>
      <w:r>
        <w:rPr>
          <w:sz w:val="24"/>
          <w:szCs w:val="24"/>
          <w:u w:val="single"/>
        </w:rPr>
        <w:t>Αποδέκτες για Πληροφορία</w:t>
      </w:r>
    </w:p>
    <w:p w:rsidR="005A6C9A" w:rsidRDefault="0072678D">
      <w:pPr>
        <w:shd w:val="clear" w:color="auto" w:fill="FFFFFF"/>
        <w:ind w:right="29"/>
        <w:jc w:val="both"/>
        <w:rPr>
          <w:sz w:val="24"/>
          <w:szCs w:val="24"/>
        </w:rPr>
      </w:pPr>
      <w:r>
        <w:rPr>
          <w:sz w:val="24"/>
          <w:szCs w:val="24"/>
        </w:rPr>
        <w:t>ΓΕΣ/Δ3(ΔΕΝΔΗΣ)</w:t>
      </w:r>
    </w:p>
    <w:p w:rsidR="005A6C9A" w:rsidRDefault="0072678D">
      <w:pPr>
        <w:shd w:val="clear" w:color="auto" w:fill="FFFFFF"/>
        <w:ind w:right="29"/>
        <w:jc w:val="both"/>
        <w:rPr>
          <w:sz w:val="24"/>
          <w:szCs w:val="24"/>
        </w:rPr>
      </w:pPr>
      <w:r>
        <w:rPr>
          <w:sz w:val="24"/>
          <w:szCs w:val="24"/>
        </w:rPr>
        <w:t>ΑΣΔΕΝ/ΔΕΜ</w:t>
      </w:r>
    </w:p>
    <w:p w:rsidR="005A6C9A" w:rsidRDefault="0072678D">
      <w:pPr>
        <w:shd w:val="clear" w:color="auto" w:fill="FFFFFF"/>
        <w:ind w:right="29"/>
        <w:jc w:val="both"/>
        <w:rPr>
          <w:sz w:val="24"/>
          <w:szCs w:val="24"/>
        </w:rPr>
      </w:pPr>
      <w:r>
        <w:rPr>
          <w:sz w:val="24"/>
          <w:szCs w:val="24"/>
        </w:rPr>
        <w:t>95 ΑΔΤΕ/ΔΕΜ – ΔΟΙ</w:t>
      </w:r>
    </w:p>
    <w:p w:rsidR="005A6C9A" w:rsidRDefault="0072678D">
      <w:pPr>
        <w:jc w:val="both"/>
        <w:rPr>
          <w:sz w:val="24"/>
          <w:szCs w:val="24"/>
        </w:rPr>
      </w:pPr>
      <w:r>
        <w:rPr>
          <w:sz w:val="24"/>
          <w:szCs w:val="24"/>
        </w:rPr>
        <w:t>Επιτροπή Διενέργειας Διαγωνισμού της 95 ΑΔΤΕ</w:t>
      </w:r>
    </w:p>
    <w:p w:rsidR="005A6C9A" w:rsidRDefault="005A6C9A">
      <w:pPr>
        <w:shd w:val="clear" w:color="auto" w:fill="FFFFFF"/>
        <w:ind w:right="29"/>
        <w:jc w:val="both"/>
        <w:rPr>
          <w:sz w:val="24"/>
          <w:szCs w:val="24"/>
        </w:rPr>
      </w:pPr>
    </w:p>
    <w:p w:rsidR="005A6C9A" w:rsidRDefault="005A6C9A">
      <w:pPr>
        <w:shd w:val="clear" w:color="auto" w:fill="FFFFFF"/>
        <w:ind w:right="29"/>
        <w:jc w:val="both"/>
        <w:rPr>
          <w:sz w:val="24"/>
          <w:szCs w:val="24"/>
        </w:rPr>
      </w:pPr>
    </w:p>
    <w:p w:rsidR="005A6C9A" w:rsidRDefault="005A6C9A">
      <w:pPr>
        <w:shd w:val="clear" w:color="auto" w:fill="FFFFFF"/>
        <w:ind w:right="29"/>
        <w:jc w:val="both"/>
        <w:rPr>
          <w:sz w:val="24"/>
          <w:szCs w:val="24"/>
        </w:rPr>
      </w:pPr>
    </w:p>
    <w:p w:rsidR="005A6C9A" w:rsidRDefault="005A6C9A">
      <w:pPr>
        <w:shd w:val="clear" w:color="auto" w:fill="FFFFFF"/>
        <w:ind w:right="29"/>
        <w:jc w:val="both"/>
        <w:rPr>
          <w:sz w:val="24"/>
          <w:szCs w:val="24"/>
        </w:rPr>
      </w:pPr>
    </w:p>
    <w:p w:rsidR="005A6C9A" w:rsidRDefault="005A6C9A">
      <w:pPr>
        <w:shd w:val="clear" w:color="auto" w:fill="FFFFFF"/>
        <w:ind w:right="29"/>
        <w:jc w:val="both"/>
        <w:rPr>
          <w:sz w:val="24"/>
          <w:szCs w:val="24"/>
        </w:rPr>
      </w:pPr>
    </w:p>
    <w:p w:rsidR="005A6C9A" w:rsidRDefault="005A6C9A">
      <w:pPr>
        <w:shd w:val="clear" w:color="auto" w:fill="FFFFFF"/>
        <w:ind w:right="29"/>
        <w:jc w:val="both"/>
        <w:rPr>
          <w:sz w:val="24"/>
          <w:szCs w:val="24"/>
        </w:rPr>
      </w:pPr>
    </w:p>
    <w:p w:rsidR="005A6C9A" w:rsidRDefault="005A6C9A">
      <w:pPr>
        <w:shd w:val="clear" w:color="auto" w:fill="FFFFFF"/>
        <w:ind w:right="29"/>
        <w:jc w:val="both"/>
        <w:rPr>
          <w:sz w:val="24"/>
          <w:szCs w:val="24"/>
        </w:rPr>
      </w:pPr>
    </w:p>
    <w:p w:rsidR="005A6C9A" w:rsidRDefault="005A6C9A">
      <w:pPr>
        <w:shd w:val="clear" w:color="auto" w:fill="FFFFFF"/>
        <w:ind w:right="29"/>
        <w:jc w:val="both"/>
        <w:rPr>
          <w:sz w:val="24"/>
          <w:szCs w:val="24"/>
        </w:rPr>
      </w:pPr>
    </w:p>
    <w:p w:rsidR="005A6C9A" w:rsidRDefault="005A6C9A">
      <w:pPr>
        <w:shd w:val="clear" w:color="auto" w:fill="FFFFFF"/>
        <w:ind w:right="29"/>
        <w:jc w:val="both"/>
        <w:rPr>
          <w:sz w:val="24"/>
          <w:szCs w:val="24"/>
        </w:rPr>
      </w:pPr>
    </w:p>
    <w:p w:rsidR="005A6C9A" w:rsidRDefault="005A6C9A">
      <w:pPr>
        <w:shd w:val="clear" w:color="auto" w:fill="FFFFFF"/>
        <w:ind w:right="29"/>
        <w:jc w:val="both"/>
        <w:rPr>
          <w:sz w:val="24"/>
          <w:szCs w:val="24"/>
        </w:rPr>
        <w:sectPr w:rsidR="005A6C9A">
          <w:headerReference w:type="default" r:id="rId10"/>
          <w:footerReference w:type="default" r:id="rId11"/>
          <w:headerReference w:type="first" r:id="rId12"/>
          <w:pgSz w:w="11899" w:h="16838" w:code="9"/>
          <w:pgMar w:top="1701" w:right="1134" w:bottom="1134" w:left="1985" w:header="851" w:footer="567" w:gutter="0"/>
          <w:cols w:space="60"/>
          <w:titlePg/>
          <w:docGrid w:linePitch="272"/>
        </w:sectPr>
      </w:pPr>
    </w:p>
    <w:p w:rsidR="005A6C9A" w:rsidRDefault="0072678D">
      <w:pPr>
        <w:jc w:val="center"/>
        <w:rPr>
          <w:b/>
          <w:bCs/>
          <w:sz w:val="24"/>
          <w:szCs w:val="24"/>
          <w:u w:val="single"/>
        </w:rPr>
      </w:pPr>
      <w:r>
        <w:rPr>
          <w:b/>
          <w:bCs/>
          <w:sz w:val="24"/>
          <w:szCs w:val="24"/>
          <w:u w:val="single"/>
        </w:rPr>
        <w:lastRenderedPageBreak/>
        <w:t xml:space="preserve">ΠΡΟΜΗΘΕΙΑ </w:t>
      </w:r>
    </w:p>
    <w:p w:rsidR="005A6C9A" w:rsidRDefault="0072678D">
      <w:pPr>
        <w:jc w:val="center"/>
        <w:rPr>
          <w:b/>
          <w:bCs/>
          <w:sz w:val="24"/>
          <w:szCs w:val="24"/>
          <w:u w:val="single"/>
        </w:rPr>
      </w:pPr>
      <w:r>
        <w:rPr>
          <w:b/>
          <w:bCs/>
          <w:sz w:val="24"/>
          <w:szCs w:val="24"/>
          <w:u w:val="single"/>
        </w:rPr>
        <w:t>ΠΑΓΩΤΩΝ ΓΙΑ ΚΑΛΥΨΗ ΤΩΝ ΑΝΑΓΚΩΝ</w:t>
      </w:r>
    </w:p>
    <w:p w:rsidR="005A6C9A" w:rsidRDefault="0072678D">
      <w:pPr>
        <w:jc w:val="center"/>
        <w:rPr>
          <w:b/>
          <w:bCs/>
          <w:sz w:val="24"/>
          <w:szCs w:val="24"/>
          <w:u w:val="single"/>
        </w:rPr>
      </w:pPr>
      <w:r>
        <w:rPr>
          <w:b/>
          <w:bCs/>
          <w:sz w:val="24"/>
          <w:szCs w:val="24"/>
          <w:u w:val="single"/>
        </w:rPr>
        <w:t>ΤΩΝ ΜΟΝΑΔΩΝ ΤΗΣ 95 ΑΔΤΕ</w:t>
      </w:r>
    </w:p>
    <w:p w:rsidR="005A6C9A" w:rsidRDefault="005A6C9A">
      <w:pPr>
        <w:shd w:val="clear" w:color="auto" w:fill="FFFFFF"/>
        <w:ind w:right="-9"/>
        <w:jc w:val="both"/>
        <w:rPr>
          <w:sz w:val="24"/>
          <w:szCs w:val="24"/>
        </w:rPr>
      </w:pPr>
    </w:p>
    <w:p w:rsidR="005A6C9A" w:rsidRDefault="0072678D">
      <w:pPr>
        <w:shd w:val="clear" w:color="auto" w:fill="FFFFFF"/>
        <w:ind w:right="960"/>
        <w:jc w:val="center"/>
        <w:rPr>
          <w:b/>
          <w:bCs/>
          <w:spacing w:val="-2"/>
          <w:sz w:val="24"/>
          <w:szCs w:val="24"/>
          <w:u w:val="single"/>
        </w:rPr>
      </w:pPr>
      <w:r>
        <w:rPr>
          <w:b/>
          <w:bCs/>
          <w:spacing w:val="-2"/>
          <w:sz w:val="24"/>
          <w:szCs w:val="24"/>
          <w:u w:val="single"/>
        </w:rPr>
        <w:t>Προκήρυξη υπ’ αριθ. 03/2021</w:t>
      </w:r>
    </w:p>
    <w:p w:rsidR="005A6C9A" w:rsidRDefault="005A6C9A">
      <w:pPr>
        <w:shd w:val="clear" w:color="auto" w:fill="FFFFFF"/>
        <w:ind w:right="960"/>
        <w:jc w:val="both"/>
        <w:rPr>
          <w:sz w:val="24"/>
          <w:szCs w:val="24"/>
        </w:rPr>
      </w:pPr>
    </w:p>
    <w:p w:rsidR="005A6C9A" w:rsidRDefault="0072678D">
      <w:pPr>
        <w:shd w:val="clear" w:color="auto" w:fill="FFFFFF"/>
        <w:rPr>
          <w:sz w:val="24"/>
          <w:szCs w:val="24"/>
          <w:u w:val="single"/>
        </w:rPr>
      </w:pPr>
      <w:r>
        <w:rPr>
          <w:sz w:val="24"/>
          <w:szCs w:val="24"/>
        </w:rPr>
        <w:tab/>
        <w:t>1.</w:t>
      </w:r>
      <w:r>
        <w:rPr>
          <w:sz w:val="24"/>
          <w:szCs w:val="24"/>
        </w:rPr>
        <w:tab/>
      </w:r>
      <w:r>
        <w:rPr>
          <w:sz w:val="24"/>
          <w:szCs w:val="24"/>
          <w:u w:val="single"/>
        </w:rPr>
        <w:t>Αναθέτουσα αρχή:</w:t>
      </w:r>
    </w:p>
    <w:p w:rsidR="005A6C9A" w:rsidRDefault="005A6C9A">
      <w:pPr>
        <w:shd w:val="clear" w:color="auto" w:fill="FFFFFF"/>
        <w:rPr>
          <w:sz w:val="24"/>
          <w:szCs w:val="24"/>
        </w:rPr>
      </w:pPr>
    </w:p>
    <w:p w:rsidR="005A6C9A" w:rsidRDefault="0072678D">
      <w:pPr>
        <w:shd w:val="clear" w:color="auto" w:fill="FFFFFF"/>
        <w:jc w:val="both"/>
        <w:rPr>
          <w:sz w:val="24"/>
          <w:szCs w:val="24"/>
        </w:rPr>
      </w:pPr>
      <w:r>
        <w:rPr>
          <w:sz w:val="24"/>
          <w:szCs w:val="24"/>
        </w:rPr>
        <w:tab/>
      </w:r>
      <w:r>
        <w:rPr>
          <w:sz w:val="24"/>
          <w:szCs w:val="24"/>
        </w:rPr>
        <w:tab/>
        <w:t>95 ΑΝΩΤΕΡΑ ΔΙΟΙΚΗΣΗ ΤΑΓΜΑΤΩΝ ΕΘΝΟΦΥΛΑΚΗΣ / ΔΙΕ</w:t>
      </w:r>
      <w:r>
        <w:rPr>
          <w:sz w:val="24"/>
          <w:szCs w:val="24"/>
        </w:rPr>
        <w:t>Υ</w:t>
      </w:r>
      <w:r>
        <w:rPr>
          <w:sz w:val="24"/>
          <w:szCs w:val="24"/>
        </w:rPr>
        <w:t>ΘΥΝΣΗ ΕΦΟΔΙΑΣΜΟΥ ΜΕΤΑΦΟΡΩΝ.</w:t>
      </w:r>
    </w:p>
    <w:p w:rsidR="005A6C9A" w:rsidRDefault="005A6C9A">
      <w:pPr>
        <w:shd w:val="clear" w:color="auto" w:fill="FFFFFF"/>
        <w:rPr>
          <w:sz w:val="24"/>
          <w:szCs w:val="24"/>
        </w:rPr>
      </w:pPr>
    </w:p>
    <w:p w:rsidR="005A6C9A" w:rsidRDefault="0072678D">
      <w:pPr>
        <w:shd w:val="clear" w:color="auto" w:fill="FFFFFF"/>
        <w:ind w:right="10"/>
        <w:jc w:val="both"/>
        <w:rPr>
          <w:sz w:val="24"/>
          <w:szCs w:val="24"/>
        </w:rPr>
      </w:pPr>
      <w:r>
        <w:rPr>
          <w:sz w:val="24"/>
          <w:szCs w:val="24"/>
        </w:rPr>
        <w:tab/>
        <w:t>2.</w:t>
      </w:r>
      <w:r>
        <w:rPr>
          <w:sz w:val="24"/>
          <w:szCs w:val="24"/>
        </w:rPr>
        <w:tab/>
      </w:r>
      <w:r>
        <w:rPr>
          <w:sz w:val="24"/>
          <w:szCs w:val="24"/>
          <w:u w:val="single"/>
        </w:rPr>
        <w:t>Είδος Διαγωνισμού</w:t>
      </w:r>
      <w:r>
        <w:rPr>
          <w:sz w:val="24"/>
          <w:szCs w:val="24"/>
        </w:rPr>
        <w:t xml:space="preserve"> : Ανοιχτός διαγωνισμός, σύμφωνα µε τις διατ</w:t>
      </w:r>
      <w:r>
        <w:rPr>
          <w:sz w:val="24"/>
          <w:szCs w:val="24"/>
        </w:rPr>
        <w:t>ά</w:t>
      </w:r>
      <w:r>
        <w:rPr>
          <w:sz w:val="24"/>
          <w:szCs w:val="24"/>
        </w:rPr>
        <w:t>ξεις του Ν.4412/2016. Αριθμός διαγωνισμού 03/2021 και αριθμός διακήρυξης 03/2021.</w:t>
      </w:r>
    </w:p>
    <w:p w:rsidR="005A6C9A" w:rsidRDefault="005A6C9A">
      <w:pPr>
        <w:shd w:val="clear" w:color="auto" w:fill="FFFFFF"/>
        <w:ind w:right="10"/>
        <w:jc w:val="both"/>
        <w:rPr>
          <w:sz w:val="24"/>
          <w:szCs w:val="24"/>
        </w:rPr>
      </w:pPr>
    </w:p>
    <w:p w:rsidR="005A6C9A" w:rsidRDefault="0072678D">
      <w:pPr>
        <w:shd w:val="clear" w:color="auto" w:fill="FFFFFF"/>
        <w:ind w:right="10"/>
        <w:jc w:val="both"/>
        <w:rPr>
          <w:sz w:val="24"/>
          <w:szCs w:val="24"/>
        </w:rPr>
      </w:pPr>
      <w:r>
        <w:rPr>
          <w:sz w:val="24"/>
          <w:szCs w:val="24"/>
        </w:rPr>
        <w:tab/>
        <w:t>3.</w:t>
      </w:r>
      <w:r>
        <w:rPr>
          <w:sz w:val="24"/>
          <w:szCs w:val="24"/>
        </w:rPr>
        <w:tab/>
      </w:r>
      <w:r>
        <w:rPr>
          <w:sz w:val="24"/>
          <w:szCs w:val="24"/>
          <w:u w:val="single"/>
        </w:rPr>
        <w:t>Αντικείμενο του Διαγωνισμού</w:t>
      </w:r>
      <w:r>
        <w:rPr>
          <w:sz w:val="24"/>
          <w:szCs w:val="24"/>
        </w:rPr>
        <w:t>: Προμήθεια παγωτών, για κάλυψη των αναγκών των Μονάδων της 95 ΑΔΤΕ.</w:t>
      </w:r>
    </w:p>
    <w:p w:rsidR="005A6C9A" w:rsidRDefault="005A6C9A">
      <w:pPr>
        <w:shd w:val="clear" w:color="auto" w:fill="FFFFFF"/>
        <w:ind w:right="10"/>
        <w:jc w:val="both"/>
        <w:rPr>
          <w:sz w:val="24"/>
          <w:szCs w:val="24"/>
          <w:u w:val="single"/>
        </w:rPr>
      </w:pPr>
    </w:p>
    <w:p w:rsidR="005A6C9A" w:rsidRDefault="0072678D">
      <w:pPr>
        <w:shd w:val="clear" w:color="auto" w:fill="FFFFFF"/>
        <w:ind w:right="10"/>
        <w:jc w:val="both"/>
        <w:rPr>
          <w:sz w:val="24"/>
          <w:szCs w:val="24"/>
        </w:rPr>
      </w:pPr>
      <w:r>
        <w:rPr>
          <w:sz w:val="24"/>
          <w:szCs w:val="24"/>
        </w:rPr>
        <w:tab/>
        <w:t>4.</w:t>
      </w:r>
      <w:r>
        <w:rPr>
          <w:sz w:val="24"/>
          <w:szCs w:val="24"/>
        </w:rPr>
        <w:tab/>
      </w:r>
      <w:r>
        <w:rPr>
          <w:sz w:val="24"/>
          <w:szCs w:val="24"/>
          <w:u w:val="single"/>
        </w:rPr>
        <w:t>Συνολική εκτιμώμενη αξία</w:t>
      </w:r>
      <w:r>
        <w:rPr>
          <w:sz w:val="24"/>
          <w:szCs w:val="24"/>
        </w:rPr>
        <w:t xml:space="preserve">: Η εκτιμώμενη δαπάνη χωρίς Φ.Π.Α. </w:t>
      </w:r>
      <w:r>
        <w:rPr>
          <w:sz w:val="24"/>
          <w:szCs w:val="24"/>
        </w:rPr>
        <w:t>α</w:t>
      </w:r>
      <w:r>
        <w:rPr>
          <w:sz w:val="24"/>
          <w:szCs w:val="24"/>
        </w:rPr>
        <w:t xml:space="preserve">νέρχεται σε </w:t>
      </w:r>
      <w:r>
        <w:rPr>
          <w:b/>
          <w:bCs/>
          <w:sz w:val="24"/>
          <w:szCs w:val="24"/>
        </w:rPr>
        <w:t>εκατόν σαράντα χιλιάδες ευρώ (140.000,00 €)</w:t>
      </w:r>
      <w:r>
        <w:rPr>
          <w:sz w:val="24"/>
          <w:szCs w:val="24"/>
        </w:rPr>
        <w:t xml:space="preserve"> περίπου.</w:t>
      </w:r>
    </w:p>
    <w:p w:rsidR="005A6C9A" w:rsidRDefault="005A6C9A">
      <w:pPr>
        <w:shd w:val="clear" w:color="auto" w:fill="FFFFFF"/>
        <w:jc w:val="both"/>
        <w:rPr>
          <w:sz w:val="24"/>
          <w:szCs w:val="24"/>
        </w:rPr>
      </w:pPr>
    </w:p>
    <w:p w:rsidR="005A6C9A" w:rsidRDefault="0072678D">
      <w:pPr>
        <w:shd w:val="clear" w:color="auto" w:fill="FFFFFF"/>
        <w:ind w:right="10"/>
        <w:jc w:val="both"/>
        <w:rPr>
          <w:sz w:val="24"/>
          <w:szCs w:val="24"/>
        </w:rPr>
      </w:pPr>
      <w:r>
        <w:rPr>
          <w:sz w:val="24"/>
          <w:szCs w:val="24"/>
        </w:rPr>
        <w:tab/>
        <w:t>5.</w:t>
      </w:r>
      <w:r>
        <w:rPr>
          <w:sz w:val="24"/>
          <w:szCs w:val="24"/>
        </w:rPr>
        <w:tab/>
      </w:r>
      <w:r>
        <w:rPr>
          <w:sz w:val="24"/>
          <w:szCs w:val="24"/>
          <w:u w:val="single"/>
        </w:rPr>
        <w:t>Διευκρινήσεις και πληροφορίες</w:t>
      </w:r>
      <w:r>
        <w:rPr>
          <w:sz w:val="24"/>
          <w:szCs w:val="24"/>
        </w:rPr>
        <w:t xml:space="preserve"> παρέχονται τις εργάσιμες ημέρες και ώρες από την 95 ΑΔΤΕ/ΔΕΜ, Στρατόπεδο «ΚΑΤΕΧΑΚΗ», Κοσκινού Ρόδος, ΤΚ 85100, τηλέφωνο: 22410-55610, </w:t>
      </w:r>
      <w:r>
        <w:rPr>
          <w:sz w:val="24"/>
          <w:szCs w:val="24"/>
          <w:lang w:val="en-US"/>
        </w:rPr>
        <w:t>email</w:t>
      </w:r>
      <w:r>
        <w:rPr>
          <w:sz w:val="24"/>
          <w:szCs w:val="24"/>
        </w:rPr>
        <w:t>: 95</w:t>
      </w:r>
      <w:proofErr w:type="spellStart"/>
      <w:r>
        <w:rPr>
          <w:sz w:val="24"/>
          <w:szCs w:val="24"/>
          <w:lang w:val="en-US"/>
        </w:rPr>
        <w:t>adte</w:t>
      </w:r>
      <w:proofErr w:type="spellEnd"/>
      <w:r>
        <w:fldChar w:fldCharType="begin"/>
      </w:r>
      <w:r>
        <w:instrText xml:space="preserve">HYPERLINK "mailto:imp@army.gr" </w:instrText>
      </w:r>
      <w:r>
        <w:fldChar w:fldCharType="separate"/>
      </w:r>
      <w:r>
        <w:rPr>
          <w:rStyle w:val="-"/>
          <w:rFonts w:cs="Arial"/>
          <w:color w:val="auto"/>
          <w:sz w:val="24"/>
          <w:szCs w:val="24"/>
          <w:u w:val="none"/>
        </w:rPr>
        <w:t>@</w:t>
      </w:r>
      <w:proofErr w:type="spellStart"/>
      <w:r>
        <w:rPr>
          <w:rStyle w:val="-"/>
          <w:rFonts w:cs="Arial"/>
          <w:color w:val="auto"/>
          <w:sz w:val="24"/>
          <w:szCs w:val="24"/>
          <w:u w:val="none"/>
          <w:lang w:val="en-US"/>
        </w:rPr>
        <w:t>gmail</w:t>
      </w:r>
      <w:proofErr w:type="spellEnd"/>
      <w:r>
        <w:rPr>
          <w:rStyle w:val="-"/>
          <w:rFonts w:cs="Arial"/>
          <w:color w:val="auto"/>
          <w:sz w:val="24"/>
          <w:szCs w:val="24"/>
          <w:u w:val="none"/>
        </w:rPr>
        <w:t>.</w:t>
      </w:r>
      <w:r>
        <w:rPr>
          <w:rStyle w:val="-"/>
          <w:rFonts w:cs="Arial"/>
          <w:color w:val="auto"/>
          <w:sz w:val="24"/>
          <w:szCs w:val="24"/>
          <w:u w:val="none"/>
          <w:lang w:val="en-US"/>
        </w:rPr>
        <w:t>com</w:t>
      </w:r>
      <w:r>
        <w:fldChar w:fldCharType="end"/>
      </w:r>
      <w:r>
        <w:rPr>
          <w:sz w:val="24"/>
          <w:szCs w:val="24"/>
        </w:rPr>
        <w:t>.</w:t>
      </w:r>
    </w:p>
    <w:p w:rsidR="005A6C9A" w:rsidRDefault="005A6C9A">
      <w:pPr>
        <w:shd w:val="clear" w:color="auto" w:fill="FFFFFF"/>
        <w:ind w:right="10"/>
        <w:jc w:val="both"/>
        <w:rPr>
          <w:sz w:val="22"/>
          <w:szCs w:val="22"/>
        </w:rPr>
      </w:pPr>
    </w:p>
    <w:p w:rsidR="005A6C9A" w:rsidRDefault="0072678D">
      <w:pPr>
        <w:shd w:val="clear" w:color="auto" w:fill="FFFFFF"/>
        <w:ind w:right="10"/>
        <w:jc w:val="both"/>
        <w:rPr>
          <w:sz w:val="24"/>
          <w:szCs w:val="24"/>
        </w:rPr>
      </w:pPr>
      <w:r>
        <w:rPr>
          <w:sz w:val="24"/>
          <w:szCs w:val="24"/>
        </w:rPr>
        <w:tab/>
        <w:t>6.</w:t>
      </w:r>
      <w:r>
        <w:rPr>
          <w:sz w:val="24"/>
          <w:szCs w:val="24"/>
        </w:rPr>
        <w:tab/>
      </w:r>
      <w:r>
        <w:rPr>
          <w:sz w:val="24"/>
          <w:szCs w:val="24"/>
          <w:u w:val="single"/>
        </w:rPr>
        <w:t>Χρονικές προθεσμίες του διαγωνισμού</w:t>
      </w:r>
      <w:r>
        <w:rPr>
          <w:sz w:val="24"/>
          <w:szCs w:val="24"/>
        </w:rPr>
        <w:t>:</w:t>
      </w:r>
    </w:p>
    <w:p w:rsidR="005A6C9A" w:rsidRDefault="005A6C9A">
      <w:pPr>
        <w:shd w:val="clear" w:color="auto" w:fill="FFFFFF"/>
        <w:jc w:val="both"/>
        <w:rPr>
          <w:sz w:val="22"/>
          <w:szCs w:val="22"/>
        </w:rPr>
      </w:pPr>
    </w:p>
    <w:p w:rsidR="005A6C9A" w:rsidRDefault="0072678D">
      <w:pPr>
        <w:shd w:val="clear" w:color="auto" w:fill="FFFFFF"/>
        <w:jc w:val="both"/>
        <w:rPr>
          <w:sz w:val="24"/>
          <w:szCs w:val="24"/>
        </w:rPr>
      </w:pPr>
      <w:r>
        <w:rPr>
          <w:sz w:val="24"/>
          <w:szCs w:val="24"/>
        </w:rPr>
        <w:tab/>
      </w:r>
      <w:r>
        <w:rPr>
          <w:sz w:val="24"/>
          <w:szCs w:val="24"/>
        </w:rPr>
        <w:tab/>
        <w:t>α.</w:t>
      </w:r>
      <w:r>
        <w:rPr>
          <w:sz w:val="24"/>
          <w:szCs w:val="24"/>
        </w:rPr>
        <w:tab/>
      </w:r>
      <w:r>
        <w:rPr>
          <w:b/>
          <w:bCs/>
          <w:sz w:val="24"/>
          <w:szCs w:val="24"/>
        </w:rPr>
        <w:t>Ο διαγωνισμός θα πραγματοποιηθεί µε χρήση της πλα</w:t>
      </w:r>
      <w:r>
        <w:rPr>
          <w:b/>
          <w:bCs/>
          <w:sz w:val="24"/>
          <w:szCs w:val="24"/>
        </w:rPr>
        <w:t>τ</w:t>
      </w:r>
      <w:r>
        <w:rPr>
          <w:b/>
          <w:bCs/>
          <w:sz w:val="24"/>
          <w:szCs w:val="24"/>
        </w:rPr>
        <w:t>φόρμας του Εθνικού Συστήματος Ηλεκτρονικών Δημοσίων Συμβάσεων (</w:t>
      </w:r>
      <w:r>
        <w:rPr>
          <w:b/>
          <w:bCs/>
          <w:sz w:val="24"/>
          <w:szCs w:val="24"/>
        </w:rPr>
        <w:t>Ε</w:t>
      </w:r>
      <w:r>
        <w:rPr>
          <w:b/>
          <w:bCs/>
          <w:sz w:val="24"/>
          <w:szCs w:val="24"/>
        </w:rPr>
        <w:t xml:space="preserve">ΣΗΔΗΣ), µέσω της διαδικτυακής πύλης </w:t>
      </w:r>
      <w:hyperlink r:id="rId13" w:history="1">
        <w:r>
          <w:rPr>
            <w:b/>
            <w:bCs/>
            <w:sz w:val="24"/>
            <w:szCs w:val="24"/>
            <w:lang w:val="en-US"/>
          </w:rPr>
          <w:t>www</w:t>
        </w:r>
        <w:r>
          <w:rPr>
            <w:b/>
            <w:bCs/>
            <w:sz w:val="24"/>
            <w:szCs w:val="24"/>
          </w:rPr>
          <w:t>.</w:t>
        </w:r>
        <w:proofErr w:type="spellStart"/>
        <w:r>
          <w:rPr>
            <w:b/>
            <w:bCs/>
            <w:sz w:val="24"/>
            <w:szCs w:val="24"/>
            <w:lang w:val="en-US"/>
          </w:rPr>
          <w:t>promitheus</w:t>
        </w:r>
        <w:proofErr w:type="spellEnd"/>
        <w:r>
          <w:rPr>
            <w:b/>
            <w:bCs/>
            <w:sz w:val="24"/>
            <w:szCs w:val="24"/>
          </w:rPr>
          <w:t>.</w:t>
        </w:r>
        <w:proofErr w:type="spellStart"/>
        <w:r>
          <w:rPr>
            <w:b/>
            <w:bCs/>
            <w:sz w:val="24"/>
            <w:szCs w:val="24"/>
            <w:lang w:val="en-US"/>
          </w:rPr>
          <w:t>gov</w:t>
        </w:r>
        <w:proofErr w:type="spellEnd"/>
        <w:r>
          <w:rPr>
            <w:b/>
            <w:bCs/>
            <w:sz w:val="24"/>
            <w:szCs w:val="24"/>
          </w:rPr>
          <w:t>.</w:t>
        </w:r>
        <w:r>
          <w:rPr>
            <w:b/>
            <w:bCs/>
            <w:sz w:val="24"/>
            <w:szCs w:val="24"/>
            <w:lang w:val="en-US"/>
          </w:rPr>
          <w:t>gr</w:t>
        </w:r>
      </w:hyperlink>
      <w:r>
        <w:rPr>
          <w:sz w:val="24"/>
          <w:szCs w:val="24"/>
        </w:rPr>
        <w:t>.</w:t>
      </w:r>
    </w:p>
    <w:p w:rsidR="005A6C9A" w:rsidRDefault="005A6C9A">
      <w:pPr>
        <w:shd w:val="clear" w:color="auto" w:fill="FFFFFF"/>
        <w:jc w:val="both"/>
        <w:rPr>
          <w:sz w:val="22"/>
          <w:szCs w:val="22"/>
        </w:rPr>
      </w:pPr>
    </w:p>
    <w:p w:rsidR="005A6C9A" w:rsidRDefault="0072678D">
      <w:pPr>
        <w:shd w:val="clear" w:color="auto" w:fill="FFFFFF"/>
        <w:jc w:val="both"/>
        <w:rPr>
          <w:sz w:val="24"/>
          <w:szCs w:val="24"/>
        </w:rPr>
      </w:pPr>
      <w:r>
        <w:rPr>
          <w:sz w:val="24"/>
          <w:szCs w:val="24"/>
        </w:rPr>
        <w:tab/>
      </w:r>
      <w:r>
        <w:rPr>
          <w:sz w:val="24"/>
          <w:szCs w:val="24"/>
        </w:rPr>
        <w:tab/>
        <w:t>β.</w:t>
      </w:r>
      <w:r>
        <w:rPr>
          <w:sz w:val="24"/>
          <w:szCs w:val="24"/>
        </w:rPr>
        <w:tab/>
        <w:t>Το πλήρες σώμα της διακήρυξης του διαγωνισμού θα ανα</w:t>
      </w:r>
      <w:r>
        <w:rPr>
          <w:sz w:val="24"/>
          <w:szCs w:val="24"/>
        </w:rPr>
        <w:t>ρ</w:t>
      </w:r>
      <w:r>
        <w:rPr>
          <w:sz w:val="24"/>
          <w:szCs w:val="24"/>
        </w:rPr>
        <w:t>τηθεί σε ηλεκτρονική (</w:t>
      </w:r>
      <w:proofErr w:type="spellStart"/>
      <w:r>
        <w:rPr>
          <w:sz w:val="24"/>
          <w:szCs w:val="24"/>
          <w:lang w:val="en-US"/>
        </w:rPr>
        <w:t>pdf</w:t>
      </w:r>
      <w:proofErr w:type="spellEnd"/>
      <w:r>
        <w:rPr>
          <w:sz w:val="24"/>
          <w:szCs w:val="24"/>
        </w:rPr>
        <w:t xml:space="preserve">) μορφή στη διαδικτυακή πύλη </w:t>
      </w:r>
      <w:hyperlink r:id="rId14" w:history="1">
        <w:r>
          <w:rPr>
            <w:rStyle w:val="-"/>
            <w:rFonts w:cs="Arial"/>
            <w:color w:val="auto"/>
            <w:sz w:val="24"/>
            <w:szCs w:val="24"/>
            <w:u w:val="none"/>
            <w:lang w:val="en-US"/>
          </w:rPr>
          <w:t>www</w:t>
        </w:r>
        <w:r>
          <w:rPr>
            <w:rStyle w:val="-"/>
            <w:rFonts w:cs="Arial"/>
            <w:color w:val="auto"/>
            <w:sz w:val="24"/>
            <w:szCs w:val="24"/>
            <w:u w:val="none"/>
          </w:rPr>
          <w:t>.</w:t>
        </w:r>
        <w:proofErr w:type="spellStart"/>
        <w:r>
          <w:rPr>
            <w:rStyle w:val="-"/>
            <w:rFonts w:cs="Arial"/>
            <w:color w:val="auto"/>
            <w:sz w:val="24"/>
            <w:szCs w:val="24"/>
            <w:u w:val="none"/>
            <w:lang w:val="en-US"/>
          </w:rPr>
          <w:t>promitheus</w:t>
        </w:r>
        <w:proofErr w:type="spellEnd"/>
        <w:r>
          <w:rPr>
            <w:rStyle w:val="-"/>
            <w:rFonts w:cs="Arial"/>
            <w:color w:val="auto"/>
            <w:sz w:val="24"/>
            <w:szCs w:val="24"/>
            <w:u w:val="none"/>
          </w:rPr>
          <w:t>.</w:t>
        </w:r>
        <w:proofErr w:type="spellStart"/>
        <w:r>
          <w:rPr>
            <w:rStyle w:val="-"/>
            <w:rFonts w:cs="Arial"/>
            <w:color w:val="auto"/>
            <w:sz w:val="24"/>
            <w:szCs w:val="24"/>
            <w:u w:val="none"/>
            <w:lang w:val="en-US"/>
          </w:rPr>
          <w:t>gov</w:t>
        </w:r>
        <w:proofErr w:type="spellEnd"/>
        <w:r>
          <w:rPr>
            <w:rStyle w:val="-"/>
            <w:rFonts w:cs="Arial"/>
            <w:color w:val="auto"/>
            <w:sz w:val="24"/>
            <w:szCs w:val="24"/>
            <w:u w:val="none"/>
          </w:rPr>
          <w:t>.</w:t>
        </w:r>
        <w:r>
          <w:rPr>
            <w:rStyle w:val="-"/>
            <w:rFonts w:cs="Arial"/>
            <w:color w:val="auto"/>
            <w:sz w:val="24"/>
            <w:szCs w:val="24"/>
            <w:u w:val="none"/>
            <w:lang w:val="en-US"/>
          </w:rPr>
          <w:t>gr</w:t>
        </w:r>
      </w:hyperlink>
      <w:r>
        <w:rPr>
          <w:sz w:val="24"/>
          <w:szCs w:val="24"/>
        </w:rPr>
        <w:t xml:space="preserve"> του ΕΣΗΔΗΣ.</w:t>
      </w:r>
    </w:p>
    <w:p w:rsidR="005A6C9A" w:rsidRDefault="005A6C9A">
      <w:pPr>
        <w:shd w:val="clear" w:color="auto" w:fill="FFFFFF"/>
        <w:jc w:val="both"/>
        <w:rPr>
          <w:sz w:val="22"/>
          <w:szCs w:val="22"/>
        </w:rPr>
      </w:pPr>
    </w:p>
    <w:p w:rsidR="005A6C9A" w:rsidRDefault="0072678D">
      <w:pPr>
        <w:shd w:val="clear" w:color="auto" w:fill="FFFFFF"/>
        <w:jc w:val="both"/>
        <w:rPr>
          <w:sz w:val="24"/>
          <w:szCs w:val="24"/>
        </w:rPr>
      </w:pPr>
      <w:r>
        <w:rPr>
          <w:sz w:val="24"/>
          <w:szCs w:val="24"/>
        </w:rPr>
        <w:tab/>
      </w:r>
      <w:r>
        <w:rPr>
          <w:sz w:val="24"/>
          <w:szCs w:val="24"/>
        </w:rPr>
        <w:tab/>
        <w:t>γ.</w:t>
      </w:r>
      <w:r>
        <w:rPr>
          <w:sz w:val="24"/>
          <w:szCs w:val="24"/>
        </w:rPr>
        <w:tab/>
        <w:t xml:space="preserve">Έναρξη υποβολής των προσφορών στη διαδικτυακή πύλη </w:t>
      </w:r>
      <w:hyperlink r:id="rId15" w:history="1">
        <w:r>
          <w:rPr>
            <w:sz w:val="24"/>
            <w:szCs w:val="24"/>
            <w:lang w:val="en-US"/>
          </w:rPr>
          <w:t>www</w:t>
        </w:r>
        <w:r>
          <w:rPr>
            <w:sz w:val="24"/>
            <w:szCs w:val="24"/>
          </w:rPr>
          <w:t>.</w:t>
        </w:r>
        <w:proofErr w:type="spellStart"/>
        <w:r>
          <w:rPr>
            <w:sz w:val="24"/>
            <w:szCs w:val="24"/>
            <w:lang w:val="en-US"/>
          </w:rPr>
          <w:t>promitheus</w:t>
        </w:r>
        <w:proofErr w:type="spellEnd"/>
        <w:r>
          <w:rPr>
            <w:sz w:val="24"/>
            <w:szCs w:val="24"/>
          </w:rPr>
          <w:t>.</w:t>
        </w:r>
        <w:proofErr w:type="spellStart"/>
        <w:r>
          <w:rPr>
            <w:sz w:val="24"/>
            <w:szCs w:val="24"/>
            <w:lang w:val="en-US"/>
          </w:rPr>
          <w:t>gov</w:t>
        </w:r>
        <w:proofErr w:type="spellEnd"/>
        <w:r>
          <w:rPr>
            <w:sz w:val="24"/>
            <w:szCs w:val="24"/>
          </w:rPr>
          <w:t>.</w:t>
        </w:r>
        <w:r>
          <w:rPr>
            <w:sz w:val="24"/>
            <w:szCs w:val="24"/>
            <w:lang w:val="en-US"/>
          </w:rPr>
          <w:t>gr</w:t>
        </w:r>
      </w:hyperlink>
      <w:r>
        <w:rPr>
          <w:sz w:val="24"/>
          <w:szCs w:val="24"/>
        </w:rPr>
        <w:t xml:space="preserve"> του ΕΣΗΔΗΣ, ορίζεται η </w:t>
      </w:r>
      <w:r>
        <w:rPr>
          <w:b/>
          <w:bCs/>
          <w:sz w:val="24"/>
          <w:szCs w:val="24"/>
        </w:rPr>
        <w:t>14 Μαϊ 21</w:t>
      </w:r>
      <w:r>
        <w:rPr>
          <w:sz w:val="24"/>
          <w:szCs w:val="24"/>
        </w:rPr>
        <w:t xml:space="preserve">, ημέρα </w:t>
      </w:r>
      <w:r>
        <w:rPr>
          <w:b/>
          <w:bCs/>
          <w:sz w:val="24"/>
          <w:szCs w:val="24"/>
        </w:rPr>
        <w:t>Παρασκευή και ώρα 10:00</w:t>
      </w:r>
      <w:r>
        <w:rPr>
          <w:sz w:val="24"/>
          <w:szCs w:val="24"/>
        </w:rPr>
        <w:t xml:space="preserve">. Ως καταληκτική ημερομηνία υποβολής των προσφορών ορίζεται η </w:t>
      </w:r>
      <w:r>
        <w:rPr>
          <w:b/>
          <w:bCs/>
          <w:sz w:val="24"/>
          <w:szCs w:val="24"/>
        </w:rPr>
        <w:t>28 Μαϊ 21</w:t>
      </w:r>
      <w:r>
        <w:rPr>
          <w:sz w:val="24"/>
          <w:szCs w:val="24"/>
        </w:rPr>
        <w:t xml:space="preserve">, ημέρα </w:t>
      </w:r>
      <w:r>
        <w:rPr>
          <w:b/>
          <w:bCs/>
          <w:sz w:val="24"/>
          <w:szCs w:val="24"/>
        </w:rPr>
        <w:t xml:space="preserve">Παρασκευή και ώρα 10:00. </w:t>
      </w:r>
      <w:r>
        <w:rPr>
          <w:sz w:val="24"/>
          <w:szCs w:val="24"/>
        </w:rPr>
        <w:t>Μετά την παρέλευση της καταλ</w:t>
      </w:r>
      <w:r>
        <w:rPr>
          <w:sz w:val="24"/>
          <w:szCs w:val="24"/>
        </w:rPr>
        <w:t>η</w:t>
      </w:r>
      <w:r>
        <w:rPr>
          <w:sz w:val="24"/>
          <w:szCs w:val="24"/>
        </w:rPr>
        <w:t xml:space="preserve">κτικής ημερομηνίας και ώρας, δεν υπάρχει η δυνατότητα υποβολής προσφοράς στο ΕΣΗΔΗΣ. Ο χρόνος υποβολής της προσφοράς και οποιαδήποτε ηλεκτρονική επικοινωνία µέσω του συστήματος, βεβαιώνεται αυτόματα από το σύστημα µε </w:t>
      </w:r>
      <w:r>
        <w:rPr>
          <w:sz w:val="24"/>
          <w:szCs w:val="24"/>
        </w:rPr>
        <w:t>υ</w:t>
      </w:r>
      <w:r>
        <w:rPr>
          <w:sz w:val="24"/>
          <w:szCs w:val="24"/>
        </w:rPr>
        <w:t>πηρεσίες χρονοσήμανσης. Λοιπές ημερομηνίες σχετικές µε τη διαδικασία του δι</w:t>
      </w:r>
      <w:r>
        <w:rPr>
          <w:sz w:val="24"/>
          <w:szCs w:val="24"/>
        </w:rPr>
        <w:t>α</w:t>
      </w:r>
      <w:r>
        <w:rPr>
          <w:sz w:val="24"/>
          <w:szCs w:val="24"/>
        </w:rPr>
        <w:t>γωνισμού, θα γνωστοποιούνται αυτόματα, µέσω του ΕΣΗΔΗΣ.</w:t>
      </w:r>
    </w:p>
    <w:p w:rsidR="005A6C9A" w:rsidRDefault="005A6C9A">
      <w:pPr>
        <w:shd w:val="clear" w:color="auto" w:fill="FFFFFF"/>
        <w:jc w:val="both"/>
        <w:rPr>
          <w:sz w:val="22"/>
          <w:szCs w:val="22"/>
        </w:rPr>
      </w:pPr>
    </w:p>
    <w:p w:rsidR="005A6C9A" w:rsidRDefault="0072678D">
      <w:pPr>
        <w:jc w:val="both"/>
        <w:rPr>
          <w:sz w:val="24"/>
          <w:szCs w:val="24"/>
        </w:rPr>
      </w:pPr>
      <w:r>
        <w:rPr>
          <w:sz w:val="24"/>
          <w:szCs w:val="24"/>
        </w:rPr>
        <w:tab/>
      </w:r>
      <w:r>
        <w:rPr>
          <w:sz w:val="24"/>
          <w:szCs w:val="24"/>
        </w:rPr>
        <w:tab/>
        <w:t>δ.</w:t>
      </w:r>
      <w:r>
        <w:rPr>
          <w:sz w:val="24"/>
          <w:szCs w:val="24"/>
        </w:rPr>
        <w:tab/>
        <w:t xml:space="preserve">Ημερομηνία αποσφράγισης οικονομικών προσφορών ορίζεται η </w:t>
      </w:r>
      <w:r>
        <w:rPr>
          <w:b/>
          <w:bCs/>
          <w:sz w:val="24"/>
          <w:szCs w:val="24"/>
        </w:rPr>
        <w:t>07 Ιουν 21</w:t>
      </w:r>
      <w:r>
        <w:rPr>
          <w:sz w:val="24"/>
          <w:szCs w:val="24"/>
        </w:rPr>
        <w:t xml:space="preserve">, ημέρα </w:t>
      </w:r>
      <w:r>
        <w:rPr>
          <w:b/>
          <w:bCs/>
          <w:sz w:val="24"/>
          <w:szCs w:val="24"/>
        </w:rPr>
        <w:t>Δευτέρα και ώρα 10:00</w:t>
      </w:r>
      <w:r>
        <w:rPr>
          <w:sz w:val="24"/>
          <w:szCs w:val="24"/>
        </w:rPr>
        <w:t>.</w:t>
      </w:r>
    </w:p>
    <w:p w:rsidR="005A6C9A" w:rsidRDefault="005A6C9A">
      <w:pPr>
        <w:rPr>
          <w:sz w:val="24"/>
          <w:szCs w:val="24"/>
        </w:rPr>
      </w:pPr>
    </w:p>
    <w:p w:rsidR="005A6C9A" w:rsidRDefault="005A6C9A">
      <w:pPr>
        <w:rPr>
          <w:sz w:val="24"/>
          <w:szCs w:val="24"/>
        </w:rPr>
      </w:pPr>
    </w:p>
    <w:p w:rsidR="005A6C9A" w:rsidRDefault="0072678D">
      <w:pPr>
        <w:shd w:val="clear" w:color="auto" w:fill="FFFFFF"/>
        <w:jc w:val="both"/>
        <w:rPr>
          <w:sz w:val="24"/>
          <w:szCs w:val="24"/>
        </w:rPr>
      </w:pPr>
      <w:r>
        <w:rPr>
          <w:sz w:val="24"/>
          <w:szCs w:val="24"/>
        </w:rPr>
        <w:tab/>
        <w:t>7.</w:t>
      </w:r>
      <w:r>
        <w:rPr>
          <w:sz w:val="24"/>
          <w:szCs w:val="24"/>
        </w:rPr>
        <w:tab/>
      </w:r>
      <w:r>
        <w:rPr>
          <w:sz w:val="24"/>
          <w:szCs w:val="24"/>
          <w:u w:val="single"/>
        </w:rPr>
        <w:t>Κριτήριο κατακύρωσης</w:t>
      </w:r>
      <w:r>
        <w:rPr>
          <w:sz w:val="24"/>
          <w:szCs w:val="24"/>
        </w:rPr>
        <w:t xml:space="preserve"> της προμήθειας θα αποτελέσει η πλέον συ</w:t>
      </w:r>
      <w:r>
        <w:rPr>
          <w:sz w:val="24"/>
          <w:szCs w:val="24"/>
        </w:rPr>
        <w:t>μ</w:t>
      </w:r>
      <w:r>
        <w:rPr>
          <w:sz w:val="24"/>
          <w:szCs w:val="24"/>
        </w:rPr>
        <w:t>φέρουσα από οικονομικής άποψης προσφορά, βάσει της τιμής, όπως αυτή συν</w:t>
      </w:r>
      <w:r>
        <w:rPr>
          <w:sz w:val="24"/>
          <w:szCs w:val="24"/>
        </w:rPr>
        <w:t>ά</w:t>
      </w:r>
      <w:r>
        <w:rPr>
          <w:sz w:val="24"/>
          <w:szCs w:val="24"/>
        </w:rPr>
        <w:lastRenderedPageBreak/>
        <w:t xml:space="preserve">γεται από το υψηλότερο ποσοστό έκπτωσης (%), επί του επισήμου τιμοκαταλόγου τιμής πώλησης της εταιρείας παραγωγής των παγωτών και θα είναι </w:t>
      </w:r>
      <w:r>
        <w:rPr>
          <w:sz w:val="24"/>
          <w:szCs w:val="24"/>
          <w:u w:val="single"/>
        </w:rPr>
        <w:t>ενιαία</w:t>
      </w:r>
      <w:r>
        <w:rPr>
          <w:sz w:val="24"/>
          <w:szCs w:val="24"/>
        </w:rPr>
        <w:t xml:space="preserve"> επί </w:t>
      </w:r>
      <w:r>
        <w:rPr>
          <w:sz w:val="24"/>
          <w:szCs w:val="24"/>
        </w:rPr>
        <w:t>ό</w:t>
      </w:r>
      <w:r>
        <w:rPr>
          <w:sz w:val="24"/>
          <w:szCs w:val="24"/>
        </w:rPr>
        <w:t>λων των ειδών.</w:t>
      </w:r>
    </w:p>
    <w:p w:rsidR="005A6C9A" w:rsidRDefault="005A6C9A">
      <w:pPr>
        <w:shd w:val="clear" w:color="auto" w:fill="FFFFFF"/>
        <w:jc w:val="both"/>
        <w:rPr>
          <w:sz w:val="24"/>
          <w:szCs w:val="24"/>
        </w:rPr>
      </w:pPr>
    </w:p>
    <w:p w:rsidR="005A6C9A" w:rsidRDefault="0072678D">
      <w:pPr>
        <w:shd w:val="clear" w:color="auto" w:fill="FFFFFF"/>
        <w:jc w:val="both"/>
        <w:rPr>
          <w:sz w:val="24"/>
          <w:szCs w:val="24"/>
        </w:rPr>
      </w:pPr>
      <w:r>
        <w:rPr>
          <w:sz w:val="24"/>
          <w:szCs w:val="24"/>
        </w:rPr>
        <w:tab/>
        <w:t>8.</w:t>
      </w:r>
      <w:r>
        <w:rPr>
          <w:sz w:val="24"/>
          <w:szCs w:val="24"/>
        </w:rPr>
        <w:tab/>
        <w:t xml:space="preserve">Η </w:t>
      </w:r>
      <w:r>
        <w:rPr>
          <w:sz w:val="24"/>
          <w:szCs w:val="24"/>
          <w:u w:val="single"/>
        </w:rPr>
        <w:t>συμβατική υποχρέωση</w:t>
      </w:r>
      <w:r>
        <w:rPr>
          <w:sz w:val="24"/>
          <w:szCs w:val="24"/>
        </w:rPr>
        <w:t xml:space="preserve"> του προμηθευτή (ή των προμηθευτών) θα είναι διάρκειας ενός (1) έτους, με δυνατότητα παράτασης για χρονικό διάστημα έως και δύο (2) εξάμηνα μονομερώς από την Υπηρεσία, με τις ίδιες τιμές και </w:t>
      </w:r>
      <w:r>
        <w:rPr>
          <w:sz w:val="24"/>
          <w:szCs w:val="24"/>
        </w:rPr>
        <w:t>ό</w:t>
      </w:r>
      <w:r>
        <w:rPr>
          <w:sz w:val="24"/>
          <w:szCs w:val="24"/>
        </w:rPr>
        <w:t>ρους.</w:t>
      </w:r>
    </w:p>
    <w:p w:rsidR="005A6C9A" w:rsidRDefault="005A6C9A">
      <w:pPr>
        <w:shd w:val="clear" w:color="auto" w:fill="FFFFFF"/>
        <w:jc w:val="both"/>
        <w:rPr>
          <w:sz w:val="24"/>
          <w:szCs w:val="24"/>
        </w:rPr>
      </w:pPr>
    </w:p>
    <w:p w:rsidR="005A6C9A" w:rsidRDefault="0072678D">
      <w:pPr>
        <w:shd w:val="clear" w:color="auto" w:fill="FFFFFF"/>
        <w:jc w:val="both"/>
        <w:rPr>
          <w:sz w:val="24"/>
          <w:szCs w:val="24"/>
        </w:rPr>
      </w:pPr>
      <w:r>
        <w:rPr>
          <w:sz w:val="24"/>
          <w:szCs w:val="24"/>
        </w:rPr>
        <w:tab/>
        <w:t>9.</w:t>
      </w:r>
      <w:r>
        <w:rPr>
          <w:sz w:val="24"/>
          <w:szCs w:val="24"/>
        </w:rPr>
        <w:tab/>
        <w:t xml:space="preserve">Οι διαγωνιζόμενοι οφείλουν να καταθέσουν, </w:t>
      </w:r>
      <w:r>
        <w:rPr>
          <w:b/>
          <w:bCs/>
          <w:sz w:val="24"/>
          <w:szCs w:val="24"/>
        </w:rPr>
        <w:t xml:space="preserve">εγγυητική επιστολή συμμετοχής, ύψους 2% </w:t>
      </w:r>
      <w:r>
        <w:rPr>
          <w:sz w:val="24"/>
          <w:szCs w:val="24"/>
        </w:rPr>
        <w:t>επί της εκτιμώμενης αξίας, χωρίς ΦΠΑ. Κάθε προμηθε</w:t>
      </w:r>
      <w:r>
        <w:rPr>
          <w:sz w:val="24"/>
          <w:szCs w:val="24"/>
        </w:rPr>
        <w:t>υ</w:t>
      </w:r>
      <w:r>
        <w:rPr>
          <w:sz w:val="24"/>
          <w:szCs w:val="24"/>
        </w:rPr>
        <w:t>τής στο όνομα του οποίου θα κατακυρωθεί η προμήθεια, υποχρεούται να καταθ</w:t>
      </w:r>
      <w:r>
        <w:rPr>
          <w:sz w:val="24"/>
          <w:szCs w:val="24"/>
        </w:rPr>
        <w:t>έ</w:t>
      </w:r>
      <w:r>
        <w:rPr>
          <w:sz w:val="24"/>
          <w:szCs w:val="24"/>
        </w:rPr>
        <w:t xml:space="preserve">σει </w:t>
      </w:r>
      <w:r>
        <w:rPr>
          <w:b/>
          <w:bCs/>
          <w:sz w:val="24"/>
          <w:szCs w:val="24"/>
        </w:rPr>
        <w:t xml:space="preserve">εγγυητική επιστολή καλής εκτέλεσης της σύμβασης, ύψους 5% </w:t>
      </w:r>
      <w:r>
        <w:rPr>
          <w:sz w:val="24"/>
          <w:szCs w:val="24"/>
        </w:rPr>
        <w:t>επί της εκτιμώμενης αξίας, χωρίς ΦΠΑ. Λεπτομέρειες που αφορούν στις εγγυητικές επ</w:t>
      </w:r>
      <w:r>
        <w:rPr>
          <w:sz w:val="24"/>
          <w:szCs w:val="24"/>
        </w:rPr>
        <w:t>ι</w:t>
      </w:r>
      <w:r>
        <w:rPr>
          <w:sz w:val="24"/>
          <w:szCs w:val="24"/>
        </w:rPr>
        <w:t>στολές καθορίζονται στους Όρους του διαγωνισμού.</w:t>
      </w:r>
    </w:p>
    <w:p w:rsidR="005A6C9A" w:rsidRDefault="005A6C9A">
      <w:pPr>
        <w:shd w:val="clear" w:color="auto" w:fill="FFFFFF"/>
        <w:jc w:val="both"/>
        <w:rPr>
          <w:sz w:val="24"/>
          <w:szCs w:val="24"/>
        </w:rPr>
      </w:pPr>
    </w:p>
    <w:p w:rsidR="005A6C9A" w:rsidRDefault="0072678D">
      <w:pPr>
        <w:shd w:val="clear" w:color="auto" w:fill="FFFFFF"/>
        <w:jc w:val="both"/>
        <w:rPr>
          <w:sz w:val="24"/>
          <w:szCs w:val="24"/>
        </w:rPr>
      </w:pPr>
      <w:r>
        <w:rPr>
          <w:sz w:val="24"/>
          <w:szCs w:val="24"/>
        </w:rPr>
        <w:tab/>
        <w:t>10.</w:t>
      </w:r>
      <w:r>
        <w:rPr>
          <w:sz w:val="24"/>
          <w:szCs w:val="24"/>
        </w:rPr>
        <w:tab/>
        <w:t xml:space="preserve">Αποστολή της προκήρυξης στον Τοπικό Τύπο: την Πέμπτη             13 </w:t>
      </w:r>
      <w:proofErr w:type="spellStart"/>
      <w:r>
        <w:rPr>
          <w:sz w:val="24"/>
          <w:szCs w:val="24"/>
        </w:rPr>
        <w:t>Μαι</w:t>
      </w:r>
      <w:proofErr w:type="spellEnd"/>
      <w:r>
        <w:rPr>
          <w:sz w:val="24"/>
          <w:szCs w:val="24"/>
        </w:rPr>
        <w:t xml:space="preserve"> 21.</w:t>
      </w:r>
    </w:p>
    <w:p w:rsidR="005A6C9A" w:rsidRDefault="005A6C9A">
      <w:pPr>
        <w:shd w:val="clear" w:color="auto" w:fill="FFFFFF"/>
        <w:rPr>
          <w:sz w:val="24"/>
          <w:szCs w:val="24"/>
        </w:rPr>
      </w:pPr>
    </w:p>
    <w:p w:rsidR="005A6C9A" w:rsidRDefault="0072678D">
      <w:pPr>
        <w:shd w:val="clear" w:color="auto" w:fill="FFFFFF"/>
        <w:jc w:val="right"/>
        <w:rPr>
          <w:sz w:val="24"/>
          <w:szCs w:val="24"/>
        </w:rPr>
      </w:pPr>
      <w:r>
        <w:rPr>
          <w:sz w:val="24"/>
          <w:szCs w:val="24"/>
        </w:rPr>
        <w:t>Εκ της Στρατιωτικής Υπηρεσίας</w:t>
      </w:r>
    </w:p>
    <w:p w:rsidR="005A6C9A" w:rsidRDefault="005A6C9A">
      <w:pPr>
        <w:shd w:val="clear" w:color="auto" w:fill="FFFFFF"/>
        <w:rPr>
          <w:sz w:val="24"/>
          <w:szCs w:val="24"/>
        </w:rPr>
      </w:pPr>
    </w:p>
    <w:p w:rsidR="005A6C9A" w:rsidRDefault="005A6C9A">
      <w:pPr>
        <w:shd w:val="clear" w:color="auto" w:fill="FFFFFF"/>
        <w:rPr>
          <w:sz w:val="24"/>
          <w:szCs w:val="24"/>
        </w:rPr>
      </w:pPr>
    </w:p>
    <w:p w:rsidR="005A6C9A" w:rsidRDefault="005A6C9A">
      <w:pPr>
        <w:shd w:val="clear" w:color="auto" w:fill="FFFFFF"/>
        <w:jc w:val="center"/>
        <w:rPr>
          <w:sz w:val="24"/>
          <w:szCs w:val="24"/>
        </w:rPr>
      </w:pPr>
    </w:p>
    <w:p w:rsidR="005A6C9A" w:rsidRDefault="005A6C9A">
      <w:pPr>
        <w:shd w:val="clear" w:color="auto" w:fill="FFFFFF"/>
        <w:ind w:left="4186"/>
        <w:rPr>
          <w:sz w:val="24"/>
          <w:szCs w:val="24"/>
        </w:rPr>
        <w:sectPr w:rsidR="005A6C9A">
          <w:headerReference w:type="default" r:id="rId16"/>
          <w:footerReference w:type="default" r:id="rId17"/>
          <w:headerReference w:type="first" r:id="rId18"/>
          <w:pgSz w:w="11899" w:h="16838" w:code="9"/>
          <w:pgMar w:top="1701" w:right="1134" w:bottom="1134" w:left="1985" w:header="851" w:footer="567" w:gutter="0"/>
          <w:pgNumType w:start="1"/>
          <w:cols w:space="60"/>
          <w:titlePg/>
          <w:docGrid w:linePitch="272"/>
        </w:sectPr>
      </w:pPr>
    </w:p>
    <w:p w:rsidR="005A6C9A" w:rsidDel="00BC4273" w:rsidRDefault="0072678D" w:rsidP="00BC4273">
      <w:pPr>
        <w:shd w:val="clear" w:color="auto" w:fill="FFFFFF"/>
        <w:ind w:right="-9"/>
        <w:jc w:val="center"/>
        <w:rPr>
          <w:del w:id="2" w:author="Τχης (ΕΜ) Ιωάννης Σαπουνάκης" w:date="2021-05-13T09:09:00Z"/>
          <w:b/>
          <w:bCs/>
          <w:sz w:val="24"/>
          <w:szCs w:val="24"/>
          <w:u w:val="single"/>
        </w:rPr>
      </w:pPr>
      <w:del w:id="3" w:author="Τχης (ΕΜ) Ιωάννης Σαπουνάκης" w:date="2021-05-13T09:09:00Z">
        <w:r w:rsidDel="00BC4273">
          <w:rPr>
            <w:b/>
            <w:bCs/>
            <w:sz w:val="24"/>
            <w:szCs w:val="24"/>
            <w:u w:val="single"/>
          </w:rPr>
          <w:lastRenderedPageBreak/>
          <w:delText>ΠΡΟΚΗΡΥΞΗ ΔΙΑΓΩΝΙΣΜΟΥ</w:delText>
        </w:r>
      </w:del>
    </w:p>
    <w:p w:rsidR="005A6C9A" w:rsidDel="00BC4273" w:rsidRDefault="0072678D" w:rsidP="00BC4273">
      <w:pPr>
        <w:shd w:val="clear" w:color="auto" w:fill="FFFFFF"/>
        <w:ind w:right="-9"/>
        <w:jc w:val="center"/>
        <w:rPr>
          <w:del w:id="4" w:author="Τχης (ΕΜ) Ιωάννης Σαπουνάκης" w:date="2021-05-13T09:09:00Z"/>
          <w:b/>
          <w:bCs/>
          <w:sz w:val="24"/>
          <w:szCs w:val="24"/>
          <w:u w:val="single"/>
        </w:rPr>
        <w:pPrChange w:id="5" w:author="Τχης (ΕΜ) Ιωάννης Σαπουνάκης" w:date="2021-05-13T09:09:00Z">
          <w:pPr>
            <w:shd w:val="clear" w:color="auto" w:fill="FFFFFF"/>
            <w:ind w:right="-9"/>
            <w:jc w:val="center"/>
          </w:pPr>
        </w:pPrChange>
      </w:pPr>
      <w:del w:id="6" w:author="Τχης (ΕΜ) Ιωάννης Σαπουνάκης" w:date="2021-05-13T09:09:00Z">
        <w:r w:rsidDel="00BC4273">
          <w:rPr>
            <w:b/>
            <w:bCs/>
            <w:sz w:val="24"/>
            <w:szCs w:val="24"/>
            <w:u w:val="single"/>
          </w:rPr>
          <w:delText>υπ’ αριθ. 03/2021</w:delText>
        </w:r>
      </w:del>
    </w:p>
    <w:p w:rsidR="005A6C9A" w:rsidDel="00BC4273" w:rsidRDefault="005A6C9A" w:rsidP="00BC4273">
      <w:pPr>
        <w:shd w:val="clear" w:color="auto" w:fill="FFFFFF"/>
        <w:ind w:right="-9"/>
        <w:jc w:val="center"/>
        <w:rPr>
          <w:del w:id="7" w:author="Τχης (ΕΜ) Ιωάννης Σαπουνάκης" w:date="2021-05-13T09:09:00Z"/>
          <w:sz w:val="24"/>
          <w:szCs w:val="24"/>
        </w:rPr>
        <w:pPrChange w:id="8" w:author="Τχης (ΕΜ) Ιωάννης Σαπουνάκης" w:date="2021-05-13T09:09:00Z">
          <w:pPr>
            <w:shd w:val="clear" w:color="auto" w:fill="FFFFFF"/>
            <w:ind w:left="2856" w:right="2832"/>
            <w:jc w:val="both"/>
          </w:pPr>
        </w:pPrChange>
      </w:pPr>
    </w:p>
    <w:p w:rsidR="005A6C9A" w:rsidDel="00BC4273" w:rsidRDefault="0072678D" w:rsidP="00BC4273">
      <w:pPr>
        <w:shd w:val="clear" w:color="auto" w:fill="FFFFFF"/>
        <w:ind w:right="-9"/>
        <w:jc w:val="center"/>
        <w:rPr>
          <w:del w:id="9" w:author="Τχης (ΕΜ) Ιωάννης Σαπουνάκης" w:date="2021-05-13T09:09:00Z"/>
          <w:sz w:val="24"/>
          <w:szCs w:val="24"/>
        </w:rPr>
        <w:pPrChange w:id="10" w:author="Τχης (ΕΜ) Ιωάννης Σαπουνάκης" w:date="2021-05-13T09:09:00Z">
          <w:pPr>
            <w:shd w:val="clear" w:color="auto" w:fill="FFFFFF"/>
            <w:tabs>
              <w:tab w:val="left" w:pos="538"/>
            </w:tabs>
            <w:ind w:right="10"/>
            <w:jc w:val="both"/>
          </w:pPr>
        </w:pPrChange>
      </w:pPr>
      <w:del w:id="11" w:author="Τχης (ΕΜ) Ιωάννης Σαπουνάκης" w:date="2021-05-13T09:09:00Z">
        <w:r w:rsidDel="00BC4273">
          <w:rPr>
            <w:sz w:val="24"/>
            <w:szCs w:val="24"/>
          </w:rPr>
          <w:tab/>
          <w:delText>Ανακοινώνεται από τη Στρατιωτική Υπηρεσία ότι, θα διενεργηθεί ανοιχτός μειοδοτικός διαγωνισμός για την προμήθεια παγωτών, για κάλυψη των αναγκών των Μονάδων της 95 ΑΔΤΕ.</w:delText>
        </w:r>
      </w:del>
    </w:p>
    <w:p w:rsidR="005A6C9A" w:rsidDel="00BC4273" w:rsidRDefault="005A6C9A" w:rsidP="00BC4273">
      <w:pPr>
        <w:shd w:val="clear" w:color="auto" w:fill="FFFFFF"/>
        <w:ind w:right="-9"/>
        <w:jc w:val="center"/>
        <w:rPr>
          <w:del w:id="12" w:author="Τχης (ΕΜ) Ιωάννης Σαπουνάκης" w:date="2021-05-13T09:09:00Z"/>
          <w:sz w:val="24"/>
          <w:szCs w:val="24"/>
        </w:rPr>
        <w:pPrChange w:id="13" w:author="Τχης (ΕΜ) Ιωάννης Σαπουνάκης" w:date="2021-05-13T09:09:00Z">
          <w:pPr>
            <w:shd w:val="clear" w:color="auto" w:fill="FFFFFF"/>
            <w:jc w:val="both"/>
          </w:pPr>
        </w:pPrChange>
      </w:pPr>
    </w:p>
    <w:p w:rsidR="005A6C9A" w:rsidDel="00BC4273" w:rsidRDefault="0072678D" w:rsidP="00BC4273">
      <w:pPr>
        <w:shd w:val="clear" w:color="auto" w:fill="FFFFFF"/>
        <w:ind w:right="-9"/>
        <w:jc w:val="center"/>
        <w:rPr>
          <w:del w:id="14" w:author="Τχης (ΕΜ) Ιωάννης Σαπουνάκης" w:date="2021-05-13T09:09:00Z"/>
          <w:sz w:val="24"/>
          <w:szCs w:val="24"/>
        </w:rPr>
        <w:pPrChange w:id="15" w:author="Τχης (ΕΜ) Ιωάννης Σαπουνάκης" w:date="2021-05-13T09:09:00Z">
          <w:pPr>
            <w:shd w:val="clear" w:color="auto" w:fill="FFFFFF"/>
            <w:ind w:left="14" w:right="10" w:firstLine="610"/>
            <w:jc w:val="both"/>
          </w:pPr>
        </w:pPrChange>
      </w:pPr>
      <w:del w:id="16" w:author="Τχης (ΕΜ) Ιωάννης Σαπουνάκης" w:date="2021-05-13T09:09:00Z">
        <w:r w:rsidDel="00BC4273">
          <w:rPr>
            <w:sz w:val="24"/>
            <w:szCs w:val="24"/>
          </w:rPr>
          <w:delText>Κριτήριο κατακύρωσης της προμήθειας θα αποτελέσει η πλέον συμφέρουσα από οικονομικής άποψης προσφορά, βάσει της τιμής, όπως αυτή συνάγεται από το υψηλότερο ποσοστό έκπτωσης (%), επί του επισήμου τιμοκαταλόγου τιμής πώλ</w:delText>
        </w:r>
        <w:r w:rsidDel="00BC4273">
          <w:rPr>
            <w:sz w:val="24"/>
            <w:szCs w:val="24"/>
          </w:rPr>
          <w:delText>η</w:delText>
        </w:r>
        <w:r w:rsidDel="00BC4273">
          <w:rPr>
            <w:sz w:val="24"/>
            <w:szCs w:val="24"/>
          </w:rPr>
          <w:delText>σης της εταιρείας παραγωγής των παγωτών και θα είναι ενιαία επί όλων των ε</w:delText>
        </w:r>
        <w:r w:rsidDel="00BC4273">
          <w:rPr>
            <w:sz w:val="24"/>
            <w:szCs w:val="24"/>
          </w:rPr>
          <w:delText>ι</w:delText>
        </w:r>
        <w:r w:rsidDel="00BC4273">
          <w:rPr>
            <w:sz w:val="24"/>
            <w:szCs w:val="24"/>
          </w:rPr>
          <w:delText>δών. Η συνολική εκτιμώμενη αξία της προμήθειας ανέρχεται στις εκατόν σαρ</w:delText>
        </w:r>
        <w:r w:rsidDel="00BC4273">
          <w:rPr>
            <w:sz w:val="24"/>
            <w:szCs w:val="24"/>
          </w:rPr>
          <w:delText>ά</w:delText>
        </w:r>
        <w:r w:rsidDel="00BC4273">
          <w:rPr>
            <w:sz w:val="24"/>
            <w:szCs w:val="24"/>
          </w:rPr>
          <w:delText>ντα χιλιάδες ευρώ (140.000,00€) περίπου, χωρίς ΦΠΑ.</w:delText>
        </w:r>
      </w:del>
    </w:p>
    <w:p w:rsidR="005A6C9A" w:rsidDel="00BC4273" w:rsidRDefault="005A6C9A" w:rsidP="00BC4273">
      <w:pPr>
        <w:shd w:val="clear" w:color="auto" w:fill="FFFFFF"/>
        <w:ind w:right="-9"/>
        <w:jc w:val="center"/>
        <w:rPr>
          <w:del w:id="17" w:author="Τχης (ΕΜ) Ιωάννης Σαπουνάκης" w:date="2021-05-13T09:09:00Z"/>
          <w:sz w:val="24"/>
          <w:szCs w:val="24"/>
        </w:rPr>
        <w:pPrChange w:id="18" w:author="Τχης (ΕΜ) Ιωάννης Σαπουνάκης" w:date="2021-05-13T09:09:00Z">
          <w:pPr>
            <w:shd w:val="clear" w:color="auto" w:fill="FFFFFF"/>
            <w:ind w:right="10"/>
            <w:jc w:val="both"/>
          </w:pPr>
        </w:pPrChange>
      </w:pPr>
    </w:p>
    <w:p w:rsidR="005A6C9A" w:rsidDel="00BC4273" w:rsidRDefault="0072678D" w:rsidP="00BC4273">
      <w:pPr>
        <w:shd w:val="clear" w:color="auto" w:fill="FFFFFF"/>
        <w:ind w:right="-9"/>
        <w:jc w:val="center"/>
        <w:rPr>
          <w:del w:id="19" w:author="Τχης (ΕΜ) Ιωάννης Σαπουνάκης" w:date="2021-05-13T09:09:00Z"/>
          <w:sz w:val="24"/>
          <w:szCs w:val="24"/>
        </w:rPr>
        <w:pPrChange w:id="20" w:author="Τχης (ΕΜ) Ιωάννης Σαπουνάκης" w:date="2021-05-13T09:09:00Z">
          <w:pPr>
            <w:shd w:val="clear" w:color="auto" w:fill="FFFFFF"/>
            <w:ind w:left="14" w:right="10" w:firstLine="610"/>
            <w:jc w:val="both"/>
          </w:pPr>
        </w:pPrChange>
      </w:pPr>
      <w:del w:id="21" w:author="Τχης (ΕΜ) Ιωάννης Σαπουνάκης" w:date="2021-05-13T09:09:00Z">
        <w:r w:rsidDel="00BC4273">
          <w:rPr>
            <w:sz w:val="24"/>
            <w:szCs w:val="24"/>
          </w:rPr>
          <w:delText>Η συμβατική υποχρέωση του προμηθευτή (ή των προμηθευτών) θα είναι διάρκε</w:delText>
        </w:r>
        <w:r w:rsidDel="00BC4273">
          <w:rPr>
            <w:sz w:val="24"/>
            <w:szCs w:val="24"/>
          </w:rPr>
          <w:delText>ι</w:delText>
        </w:r>
        <w:r w:rsidDel="00BC4273">
          <w:rPr>
            <w:sz w:val="24"/>
            <w:szCs w:val="24"/>
          </w:rPr>
          <w:delText>ας ενός (1) έτους, με δυνατότητα παράτασης για χρονικό διάστημα έως και δύο (2) εξάμηνα μονομερώς από την Υπηρεσία, με τις ίδιες τιμές και όρους.</w:delText>
        </w:r>
      </w:del>
    </w:p>
    <w:p w:rsidR="005A6C9A" w:rsidDel="00BC4273" w:rsidRDefault="005A6C9A" w:rsidP="00BC4273">
      <w:pPr>
        <w:shd w:val="clear" w:color="auto" w:fill="FFFFFF"/>
        <w:ind w:right="-9"/>
        <w:jc w:val="center"/>
        <w:rPr>
          <w:del w:id="22" w:author="Τχης (ΕΜ) Ιωάννης Σαπουνάκης" w:date="2021-05-13T09:09:00Z"/>
          <w:sz w:val="24"/>
          <w:szCs w:val="24"/>
        </w:rPr>
        <w:pPrChange w:id="23" w:author="Τχης (ΕΜ) Ιωάννης Σαπουνάκης" w:date="2021-05-13T09:09:00Z">
          <w:pPr>
            <w:shd w:val="clear" w:color="auto" w:fill="FFFFFF"/>
            <w:ind w:right="10"/>
            <w:jc w:val="both"/>
          </w:pPr>
        </w:pPrChange>
      </w:pPr>
    </w:p>
    <w:p w:rsidR="005A6C9A" w:rsidDel="00BC4273" w:rsidRDefault="0072678D" w:rsidP="00BC4273">
      <w:pPr>
        <w:shd w:val="clear" w:color="auto" w:fill="FFFFFF"/>
        <w:ind w:right="-9"/>
        <w:jc w:val="center"/>
        <w:rPr>
          <w:del w:id="24" w:author="Τχης (ΕΜ) Ιωάννης Σαπουνάκης" w:date="2021-05-13T09:09:00Z"/>
          <w:sz w:val="24"/>
          <w:szCs w:val="24"/>
        </w:rPr>
        <w:pPrChange w:id="25" w:author="Τχης (ΕΜ) Ιωάννης Σαπουνάκης" w:date="2021-05-13T09:09:00Z">
          <w:pPr>
            <w:shd w:val="clear" w:color="auto" w:fill="FFFFFF"/>
            <w:tabs>
              <w:tab w:val="left" w:pos="993"/>
            </w:tabs>
            <w:ind w:left="10" w:firstLine="530"/>
            <w:jc w:val="both"/>
          </w:pPr>
        </w:pPrChange>
      </w:pPr>
      <w:del w:id="26" w:author="Τχης (ΕΜ) Ιωάννης Σαπουνάκης" w:date="2021-05-13T09:09:00Z">
        <w:r w:rsidDel="00BC4273">
          <w:rPr>
            <w:sz w:val="24"/>
            <w:szCs w:val="24"/>
          </w:rPr>
          <w:delText>Ο διαγωνισμός θα πραγματοποιηθεί µε χρήση της πλατφόρμας του Εθνικού Σ</w:delText>
        </w:r>
        <w:r w:rsidDel="00BC4273">
          <w:rPr>
            <w:sz w:val="24"/>
            <w:szCs w:val="24"/>
          </w:rPr>
          <w:delText>υ</w:delText>
        </w:r>
        <w:r w:rsidDel="00BC4273">
          <w:rPr>
            <w:sz w:val="24"/>
            <w:szCs w:val="24"/>
          </w:rPr>
          <w:delText>στήματος Ηλεκτρονικών Δημοσίων Συμβάσεων (ΕΣΗΔΗΣ), µέσω της διαδικτ</w:delText>
        </w:r>
        <w:r w:rsidDel="00BC4273">
          <w:rPr>
            <w:sz w:val="24"/>
            <w:szCs w:val="24"/>
          </w:rPr>
          <w:delText>υ</w:delText>
        </w:r>
        <w:r w:rsidDel="00BC4273">
          <w:rPr>
            <w:sz w:val="24"/>
            <w:szCs w:val="24"/>
          </w:rPr>
          <w:delText xml:space="preserve">ακής πύλης </w:delText>
        </w:r>
        <w:r w:rsidR="00BC4273" w:rsidDel="00BC4273">
          <w:fldChar w:fldCharType="begin"/>
        </w:r>
        <w:r w:rsidR="00BC4273" w:rsidDel="00BC4273">
          <w:delInstrText xml:space="preserve"> HYPERLINK "http://www.promitheus.gov.gr" </w:delInstrText>
        </w:r>
        <w:r w:rsidR="00BC4273" w:rsidDel="00BC4273">
          <w:fldChar w:fldCharType="separate"/>
        </w:r>
        <w:r w:rsidDel="00BC4273">
          <w:rPr>
            <w:sz w:val="24"/>
            <w:szCs w:val="24"/>
            <w:lang w:val="en-US"/>
          </w:rPr>
          <w:delText>www</w:delText>
        </w:r>
        <w:r w:rsidDel="00BC4273">
          <w:rPr>
            <w:sz w:val="24"/>
            <w:szCs w:val="24"/>
          </w:rPr>
          <w:delText>.</w:delText>
        </w:r>
        <w:r w:rsidDel="00BC4273">
          <w:rPr>
            <w:sz w:val="24"/>
            <w:szCs w:val="24"/>
            <w:lang w:val="en-US"/>
          </w:rPr>
          <w:delText>promitheus</w:delText>
        </w:r>
        <w:r w:rsidDel="00BC4273">
          <w:rPr>
            <w:sz w:val="24"/>
            <w:szCs w:val="24"/>
          </w:rPr>
          <w:delText>.</w:delText>
        </w:r>
        <w:r w:rsidDel="00BC4273">
          <w:rPr>
            <w:sz w:val="24"/>
            <w:szCs w:val="24"/>
            <w:lang w:val="en-US"/>
          </w:rPr>
          <w:delText>gov</w:delText>
        </w:r>
        <w:r w:rsidDel="00BC4273">
          <w:rPr>
            <w:sz w:val="24"/>
            <w:szCs w:val="24"/>
          </w:rPr>
          <w:delText>.</w:delText>
        </w:r>
        <w:r w:rsidDel="00BC4273">
          <w:rPr>
            <w:sz w:val="24"/>
            <w:szCs w:val="24"/>
            <w:lang w:val="en-US"/>
          </w:rPr>
          <w:delText>gr</w:delText>
        </w:r>
        <w:r w:rsidR="00BC4273" w:rsidDel="00BC4273">
          <w:rPr>
            <w:sz w:val="24"/>
            <w:szCs w:val="24"/>
            <w:lang w:val="en-US"/>
          </w:rPr>
          <w:fldChar w:fldCharType="end"/>
        </w:r>
        <w:r w:rsidDel="00BC4273">
          <w:rPr>
            <w:sz w:val="24"/>
            <w:szCs w:val="24"/>
          </w:rPr>
          <w:delText xml:space="preserve">. </w:delText>
        </w:r>
      </w:del>
    </w:p>
    <w:p w:rsidR="005A6C9A" w:rsidDel="00BC4273" w:rsidRDefault="005A6C9A" w:rsidP="00BC4273">
      <w:pPr>
        <w:shd w:val="clear" w:color="auto" w:fill="FFFFFF"/>
        <w:ind w:right="-9"/>
        <w:jc w:val="center"/>
        <w:rPr>
          <w:del w:id="27" w:author="Τχης (ΕΜ) Ιωάννης Σαπουνάκης" w:date="2021-05-13T09:09:00Z"/>
          <w:sz w:val="24"/>
          <w:szCs w:val="24"/>
        </w:rPr>
        <w:pPrChange w:id="28" w:author="Τχης (ΕΜ) Ιωάννης Σαπουνάκης" w:date="2021-05-13T09:09:00Z">
          <w:pPr>
            <w:shd w:val="clear" w:color="auto" w:fill="FFFFFF"/>
            <w:tabs>
              <w:tab w:val="left" w:pos="993"/>
            </w:tabs>
            <w:jc w:val="both"/>
          </w:pPr>
        </w:pPrChange>
      </w:pPr>
    </w:p>
    <w:p w:rsidR="005A6C9A" w:rsidDel="00BC4273" w:rsidRDefault="0072678D" w:rsidP="00BC4273">
      <w:pPr>
        <w:shd w:val="clear" w:color="auto" w:fill="FFFFFF"/>
        <w:ind w:right="-9"/>
        <w:jc w:val="center"/>
        <w:rPr>
          <w:del w:id="29" w:author="Τχης (ΕΜ) Ιωάννης Σαπουνάκης" w:date="2021-05-13T09:09:00Z"/>
          <w:sz w:val="24"/>
          <w:szCs w:val="24"/>
        </w:rPr>
        <w:pPrChange w:id="30" w:author="Τχης (ΕΜ) Ιωάννης Σαπουνάκης" w:date="2021-05-13T09:09:00Z">
          <w:pPr>
            <w:shd w:val="clear" w:color="auto" w:fill="FFFFFF"/>
            <w:tabs>
              <w:tab w:val="left" w:pos="993"/>
            </w:tabs>
            <w:ind w:left="10" w:firstLine="530"/>
            <w:jc w:val="both"/>
          </w:pPr>
        </w:pPrChange>
      </w:pPr>
      <w:del w:id="31" w:author="Τχης (ΕΜ) Ιωάννης Σαπουνάκης" w:date="2021-05-13T09:09:00Z">
        <w:r w:rsidDel="00BC4273">
          <w:rPr>
            <w:sz w:val="24"/>
            <w:szCs w:val="24"/>
          </w:rPr>
          <w:delText>Ημερομηνία έναρξης υποβολής προσφορών στο ΕΣΗΔΗΣ ορίζεται η 14 Μαι 21, ημέρα Παρασκευή και ώρα 10:00 και καταληκτική ημερομηνία η 28 Μαϊ 21, ημέρα Παρασκευή και ώρα 10:00.</w:delText>
        </w:r>
      </w:del>
    </w:p>
    <w:p w:rsidR="005A6C9A" w:rsidDel="00BC4273" w:rsidRDefault="005A6C9A" w:rsidP="00BC4273">
      <w:pPr>
        <w:shd w:val="clear" w:color="auto" w:fill="FFFFFF"/>
        <w:ind w:right="-9"/>
        <w:jc w:val="center"/>
        <w:rPr>
          <w:del w:id="32" w:author="Τχης (ΕΜ) Ιωάννης Σαπουνάκης" w:date="2021-05-13T09:09:00Z"/>
          <w:sz w:val="24"/>
          <w:szCs w:val="24"/>
        </w:rPr>
        <w:pPrChange w:id="33" w:author="Τχης (ΕΜ) Ιωάννης Σαπουνάκης" w:date="2021-05-13T09:09:00Z">
          <w:pPr>
            <w:shd w:val="clear" w:color="auto" w:fill="FFFFFF"/>
            <w:tabs>
              <w:tab w:val="left" w:pos="993"/>
            </w:tabs>
            <w:jc w:val="both"/>
          </w:pPr>
        </w:pPrChange>
      </w:pPr>
    </w:p>
    <w:p w:rsidR="005A6C9A" w:rsidDel="00BC4273" w:rsidRDefault="0072678D" w:rsidP="00BC4273">
      <w:pPr>
        <w:shd w:val="clear" w:color="auto" w:fill="FFFFFF"/>
        <w:ind w:right="-9"/>
        <w:jc w:val="center"/>
        <w:rPr>
          <w:del w:id="34" w:author="Τχης (ΕΜ) Ιωάννης Σαπουνάκης" w:date="2021-05-13T09:09:00Z"/>
          <w:sz w:val="24"/>
          <w:szCs w:val="24"/>
        </w:rPr>
        <w:pPrChange w:id="35" w:author="Τχης (ΕΜ) Ιωάννης Σαπουνάκης" w:date="2021-05-13T09:09:00Z">
          <w:pPr>
            <w:shd w:val="clear" w:color="auto" w:fill="FFFFFF"/>
            <w:tabs>
              <w:tab w:val="left" w:pos="993"/>
            </w:tabs>
            <w:ind w:left="10" w:firstLine="530"/>
            <w:jc w:val="both"/>
          </w:pPr>
        </w:pPrChange>
      </w:pPr>
      <w:del w:id="36" w:author="Τχης (ΕΜ) Ιωάννης Σαπουνάκης" w:date="2021-05-13T09:09:00Z">
        <w:r w:rsidDel="00BC4273">
          <w:rPr>
            <w:sz w:val="24"/>
            <w:szCs w:val="24"/>
          </w:rPr>
          <w:delText>Το πλήρες σώμα της διακήρυξης του διαγωνισμού θα αναρτηθεί σε ηλεκτρ</w:delText>
        </w:r>
        <w:r w:rsidDel="00BC4273">
          <w:rPr>
            <w:sz w:val="24"/>
            <w:szCs w:val="24"/>
          </w:rPr>
          <w:delText>ο</w:delText>
        </w:r>
        <w:r w:rsidDel="00BC4273">
          <w:rPr>
            <w:sz w:val="24"/>
            <w:szCs w:val="24"/>
          </w:rPr>
          <w:delText>νική (pdf) μορφή στη διαδικτυακή πύλη www.promitheus.gov.gr του ΕΣΗΔΗΣ.</w:delText>
        </w:r>
      </w:del>
    </w:p>
    <w:p w:rsidR="005A6C9A" w:rsidDel="00BC4273" w:rsidRDefault="005A6C9A" w:rsidP="00BC4273">
      <w:pPr>
        <w:shd w:val="clear" w:color="auto" w:fill="FFFFFF"/>
        <w:ind w:right="-9"/>
        <w:jc w:val="center"/>
        <w:rPr>
          <w:del w:id="37" w:author="Τχης (ΕΜ) Ιωάννης Σαπουνάκης" w:date="2021-05-13T09:09:00Z"/>
          <w:sz w:val="24"/>
          <w:szCs w:val="24"/>
        </w:rPr>
        <w:pPrChange w:id="38" w:author="Τχης (ΕΜ) Ιωάννης Σαπουνάκης" w:date="2021-05-13T09:09:00Z">
          <w:pPr>
            <w:shd w:val="clear" w:color="auto" w:fill="FFFFFF"/>
            <w:jc w:val="both"/>
          </w:pPr>
        </w:pPrChange>
      </w:pPr>
    </w:p>
    <w:p w:rsidR="005A6C9A" w:rsidDel="00BC4273" w:rsidRDefault="0072678D" w:rsidP="00BC4273">
      <w:pPr>
        <w:shd w:val="clear" w:color="auto" w:fill="FFFFFF"/>
        <w:ind w:right="-9"/>
        <w:jc w:val="center"/>
        <w:rPr>
          <w:del w:id="39" w:author="Τχης (ΕΜ) Ιωάννης Σαπουνάκης" w:date="2021-05-13T09:09:00Z"/>
          <w:sz w:val="24"/>
          <w:szCs w:val="24"/>
        </w:rPr>
        <w:pPrChange w:id="40" w:author="Τχης (ΕΜ) Ιωάννης Σαπουνάκης" w:date="2021-05-13T09:09:00Z">
          <w:pPr>
            <w:shd w:val="clear" w:color="auto" w:fill="FFFFFF"/>
            <w:ind w:left="19" w:right="10" w:firstLine="725"/>
            <w:jc w:val="both"/>
          </w:pPr>
        </w:pPrChange>
      </w:pPr>
      <w:del w:id="41" w:author="Τχης (ΕΜ) Ιωάννης Σαπουνάκης" w:date="2021-05-13T09:09:00Z">
        <w:r w:rsidDel="00BC4273">
          <w:rPr>
            <w:sz w:val="24"/>
            <w:szCs w:val="24"/>
          </w:rPr>
          <w:delText>Σχετικές πληροφορίες θα διατίθενται από την 95 ΑΔΤΕ/ΔΕΜ, Στρατόπεδο «Κ</w:delText>
        </w:r>
        <w:r w:rsidDel="00BC4273">
          <w:rPr>
            <w:sz w:val="24"/>
            <w:szCs w:val="24"/>
          </w:rPr>
          <w:delText>Α</w:delText>
        </w:r>
        <w:r w:rsidDel="00BC4273">
          <w:rPr>
            <w:sz w:val="24"/>
            <w:szCs w:val="24"/>
          </w:rPr>
          <w:delText xml:space="preserve">ΤΕΧΑΚΗ», Κοσκινού Ρόδος, ΤΚ 85100, τηλέφωνο: 22410-55610, </w:delText>
        </w:r>
        <w:r w:rsidDel="00BC4273">
          <w:rPr>
            <w:sz w:val="24"/>
            <w:szCs w:val="24"/>
            <w:lang w:val="en-US"/>
          </w:rPr>
          <w:delText>email</w:delText>
        </w:r>
        <w:r w:rsidDel="00BC4273">
          <w:rPr>
            <w:sz w:val="24"/>
            <w:szCs w:val="24"/>
          </w:rPr>
          <w:delText>: 95</w:delText>
        </w:r>
        <w:r w:rsidDel="00BC4273">
          <w:rPr>
            <w:sz w:val="24"/>
            <w:szCs w:val="24"/>
            <w:lang w:val="en-US"/>
          </w:rPr>
          <w:delText>adte</w:delText>
        </w:r>
        <w:r w:rsidDel="00BC4273">
          <w:fldChar w:fldCharType="begin"/>
        </w:r>
        <w:r w:rsidDel="00BC4273">
          <w:delInstrText xml:space="preserve">HYPERLINK "mailto:imp@army.gr" </w:delInstrText>
        </w:r>
        <w:r w:rsidDel="00BC4273">
          <w:fldChar w:fldCharType="separate"/>
        </w:r>
        <w:r w:rsidDel="00BC4273">
          <w:rPr>
            <w:rStyle w:val="-"/>
            <w:rFonts w:cs="Arial"/>
            <w:color w:val="auto"/>
            <w:sz w:val="24"/>
            <w:szCs w:val="24"/>
            <w:u w:val="none"/>
          </w:rPr>
          <w:delText>@</w:delText>
        </w:r>
        <w:r w:rsidDel="00BC4273">
          <w:rPr>
            <w:rStyle w:val="-"/>
            <w:rFonts w:cs="Arial"/>
            <w:color w:val="auto"/>
            <w:sz w:val="24"/>
            <w:szCs w:val="24"/>
            <w:u w:val="none"/>
            <w:lang w:val="en-US"/>
          </w:rPr>
          <w:delText>gmail</w:delText>
        </w:r>
        <w:r w:rsidDel="00BC4273">
          <w:rPr>
            <w:rStyle w:val="-"/>
            <w:rFonts w:cs="Arial"/>
            <w:color w:val="auto"/>
            <w:sz w:val="24"/>
            <w:szCs w:val="24"/>
            <w:u w:val="none"/>
          </w:rPr>
          <w:delText>.</w:delText>
        </w:r>
        <w:r w:rsidDel="00BC4273">
          <w:rPr>
            <w:rStyle w:val="-"/>
            <w:rFonts w:cs="Arial"/>
            <w:color w:val="auto"/>
            <w:sz w:val="24"/>
            <w:szCs w:val="24"/>
            <w:u w:val="none"/>
            <w:lang w:val="en-US"/>
          </w:rPr>
          <w:delText>com</w:delText>
        </w:r>
        <w:r w:rsidDel="00BC4273">
          <w:fldChar w:fldCharType="end"/>
        </w:r>
        <w:r w:rsidDel="00BC4273">
          <w:rPr>
            <w:sz w:val="24"/>
            <w:szCs w:val="24"/>
          </w:rPr>
          <w:delText>, καθημερινά, πλην Σαββάτου και αργιών, από ώρες 08:00 έως 14:00 Ω.</w:delText>
        </w:r>
      </w:del>
    </w:p>
    <w:p w:rsidR="005A6C9A" w:rsidDel="00BC4273" w:rsidRDefault="005A6C9A" w:rsidP="00BC4273">
      <w:pPr>
        <w:shd w:val="clear" w:color="auto" w:fill="FFFFFF"/>
        <w:ind w:right="-9"/>
        <w:jc w:val="center"/>
        <w:rPr>
          <w:del w:id="42" w:author="Τχης (ΕΜ) Ιωάννης Σαπουνάκης" w:date="2021-05-13T09:09:00Z"/>
          <w:sz w:val="24"/>
          <w:szCs w:val="24"/>
        </w:rPr>
        <w:pPrChange w:id="43" w:author="Τχης (ΕΜ) Ιωάννης Σαπουνάκης" w:date="2021-05-13T09:09:00Z">
          <w:pPr>
            <w:shd w:val="clear" w:color="auto" w:fill="FFFFFF"/>
            <w:ind w:left="19" w:right="10" w:firstLine="725"/>
            <w:jc w:val="both"/>
          </w:pPr>
        </w:pPrChange>
      </w:pPr>
    </w:p>
    <w:p w:rsidR="005A6C9A" w:rsidDel="00BC4273" w:rsidRDefault="0072678D" w:rsidP="00BC4273">
      <w:pPr>
        <w:shd w:val="clear" w:color="auto" w:fill="FFFFFF"/>
        <w:ind w:right="-9"/>
        <w:jc w:val="center"/>
        <w:rPr>
          <w:del w:id="44" w:author="Τχης (ΕΜ) Ιωάννης Σαπουνάκης" w:date="2021-05-13T09:09:00Z"/>
          <w:sz w:val="24"/>
          <w:szCs w:val="24"/>
        </w:rPr>
        <w:pPrChange w:id="45" w:author="Τχης (ΕΜ) Ιωάννης Σαπουνάκης" w:date="2021-05-13T09:09:00Z">
          <w:pPr>
            <w:shd w:val="clear" w:color="auto" w:fill="FFFFFF"/>
            <w:ind w:left="4824"/>
            <w:jc w:val="both"/>
          </w:pPr>
        </w:pPrChange>
      </w:pPr>
      <w:del w:id="46" w:author="Τχης (ΕΜ) Ιωάννης Σαπουνάκης" w:date="2021-05-13T09:09:00Z">
        <w:r w:rsidDel="00BC4273">
          <w:rPr>
            <w:sz w:val="24"/>
            <w:szCs w:val="24"/>
          </w:rPr>
          <w:delText>Εκ της Στρατιωτικής Υπηρεσίας</w:delText>
        </w:r>
      </w:del>
    </w:p>
    <w:p w:rsidR="005A6C9A" w:rsidDel="00BC4273" w:rsidRDefault="005A6C9A" w:rsidP="00BC4273">
      <w:pPr>
        <w:shd w:val="clear" w:color="auto" w:fill="FFFFFF"/>
        <w:ind w:right="-9"/>
        <w:jc w:val="center"/>
        <w:rPr>
          <w:del w:id="47" w:author="Τχης (ΕΜ) Ιωάννης Σαπουνάκης" w:date="2021-05-13T09:09:00Z"/>
          <w:sz w:val="24"/>
          <w:szCs w:val="24"/>
        </w:rPr>
        <w:pPrChange w:id="48" w:author="Τχης (ΕΜ) Ιωάννης Σαπουνάκης" w:date="2021-05-13T09:09:00Z">
          <w:pPr>
            <w:shd w:val="clear" w:color="auto" w:fill="FFFFFF"/>
            <w:ind w:left="4824"/>
            <w:jc w:val="both"/>
          </w:pPr>
        </w:pPrChange>
      </w:pPr>
    </w:p>
    <w:p w:rsidR="005A6C9A" w:rsidDel="00BC4273" w:rsidRDefault="005A6C9A" w:rsidP="00BC4273">
      <w:pPr>
        <w:shd w:val="clear" w:color="auto" w:fill="FFFFFF"/>
        <w:ind w:right="-9"/>
        <w:jc w:val="center"/>
        <w:rPr>
          <w:del w:id="49" w:author="Τχης (ΕΜ) Ιωάννης Σαπουνάκης" w:date="2021-05-13T09:09:00Z"/>
          <w:sz w:val="24"/>
          <w:szCs w:val="24"/>
        </w:rPr>
        <w:pPrChange w:id="50" w:author="Τχης (ΕΜ) Ιωάννης Σαπουνάκης" w:date="2021-05-13T09:09:00Z">
          <w:pPr>
            <w:shd w:val="clear" w:color="auto" w:fill="FFFFFF"/>
            <w:ind w:left="4824"/>
            <w:jc w:val="both"/>
          </w:pPr>
        </w:pPrChange>
      </w:pPr>
    </w:p>
    <w:p w:rsidR="005A6C9A" w:rsidRDefault="005A6C9A">
      <w:pPr>
        <w:shd w:val="clear" w:color="auto" w:fill="FFFFFF"/>
        <w:ind w:left="4824"/>
        <w:jc w:val="both"/>
        <w:rPr>
          <w:sz w:val="24"/>
          <w:szCs w:val="24"/>
        </w:rPr>
      </w:pPr>
      <w:bookmarkStart w:id="51" w:name="_GoBack"/>
      <w:bookmarkEnd w:id="51"/>
    </w:p>
    <w:sectPr w:rsidR="005A6C9A">
      <w:headerReference w:type="default" r:id="rId19"/>
      <w:footerReference w:type="default" r:id="rId20"/>
      <w:pgSz w:w="11899" w:h="16838" w:code="9"/>
      <w:pgMar w:top="1701" w:right="1134" w:bottom="1134" w:left="1985" w:header="851" w:footer="567" w:gutter="0"/>
      <w:cols w:space="6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C66" w:rsidRDefault="0072678D">
      <w:r>
        <w:separator/>
      </w:r>
    </w:p>
  </w:endnote>
  <w:endnote w:type="continuationSeparator" w:id="0">
    <w:p w:rsidR="00574C66" w:rsidRDefault="00726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C9A" w:rsidRDefault="005A6C9A">
    <w:pPr>
      <w:pStyle w:val="a7"/>
      <w:jc w:val="center"/>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C9A" w:rsidRDefault="005A6C9A">
    <w:pPr>
      <w:pStyle w:val="a7"/>
      <w:jc w:val="center"/>
      <w:rPr>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C9A" w:rsidRDefault="005A6C9A">
    <w:pPr>
      <w:pStyle w:val="a7"/>
      <w:jc w:val="cente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C66" w:rsidRDefault="0072678D">
      <w:r>
        <w:separator/>
      </w:r>
    </w:p>
  </w:footnote>
  <w:footnote w:type="continuationSeparator" w:id="0">
    <w:p w:rsidR="00574C66" w:rsidRDefault="007267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C9A" w:rsidRDefault="0072678D">
    <w:pPr>
      <w:pStyle w:val="a6"/>
      <w:jc w:val="center"/>
      <w:rPr>
        <w:sz w:val="24"/>
        <w:szCs w:val="24"/>
      </w:rPr>
    </w:pPr>
    <w:r>
      <w:rPr>
        <w:sz w:val="24"/>
        <w:szCs w:val="24"/>
      </w:rPr>
      <w:t>-</w:t>
    </w:r>
    <w:r>
      <w:rPr>
        <w:sz w:val="24"/>
        <w:szCs w:val="24"/>
      </w:rPr>
      <w:fldChar w:fldCharType="begin"/>
    </w:r>
    <w:r>
      <w:rPr>
        <w:sz w:val="24"/>
        <w:szCs w:val="24"/>
      </w:rPr>
      <w:instrText>PAGE \* MERGEFORMAT</w:instrText>
    </w:r>
    <w:r>
      <w:rPr>
        <w:sz w:val="24"/>
        <w:szCs w:val="24"/>
      </w:rPr>
      <w:fldChar w:fldCharType="separate"/>
    </w:r>
    <w:r w:rsidR="00BC4273">
      <w:rPr>
        <w:noProof/>
        <w:sz w:val="24"/>
        <w:szCs w:val="24"/>
      </w:rPr>
      <w:t>2</w:t>
    </w:r>
    <w:r>
      <w:rPr>
        <w:sz w:val="24"/>
        <w:szCs w:val="24"/>
      </w:rPr>
      <w:fldChar w:fldCharType="end"/>
    </w:r>
    <w:r>
      <w:rPr>
        <w:sz w:val="24"/>
        <w:szCs w:val="24"/>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C9A" w:rsidRDefault="0072678D">
    <w:pPr>
      <w:pStyle w:val="a6"/>
      <w:jc w:val="center"/>
      <w:rPr>
        <w:sz w:val="24"/>
        <w:szCs w:val="24"/>
      </w:rPr>
    </w:pPr>
    <w:r>
      <w:rPr>
        <w:sz w:val="24"/>
        <w:szCs w:val="24"/>
      </w:rPr>
      <w:t>ΑΝΑΡΤΗΤΕΑ ΣΤΟ ΔΙΑΔΙΚΤΥΟ</w:t>
    </w:r>
  </w:p>
  <w:p w:rsidR="005A6C9A" w:rsidRDefault="0072678D">
    <w:pPr>
      <w:pStyle w:val="a6"/>
      <w:jc w:val="center"/>
      <w:rPr>
        <w:sz w:val="24"/>
        <w:szCs w:val="24"/>
      </w:rPr>
    </w:pPr>
    <w:r>
      <w:rPr>
        <w:sz w:val="24"/>
        <w:szCs w:val="24"/>
      </w:rPr>
      <w:t>ΑΔΑ: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C9A" w:rsidRDefault="0072678D">
    <w:pPr>
      <w:pStyle w:val="a6"/>
      <w:jc w:val="center"/>
      <w:rPr>
        <w:sz w:val="24"/>
        <w:szCs w:val="24"/>
      </w:rPr>
    </w:pPr>
    <w:r>
      <w:rPr>
        <w:sz w:val="24"/>
        <w:szCs w:val="24"/>
      </w:rPr>
      <w:fldChar w:fldCharType="begin"/>
    </w:r>
    <w:r>
      <w:rPr>
        <w:sz w:val="24"/>
        <w:szCs w:val="24"/>
      </w:rPr>
      <w:instrText>PAGE \* MERGEFORMAT</w:instrText>
    </w:r>
    <w:r>
      <w:rPr>
        <w:sz w:val="24"/>
        <w:szCs w:val="24"/>
      </w:rPr>
      <w:fldChar w:fldCharType="separate"/>
    </w:r>
    <w:r w:rsidR="00BC4273">
      <w:rPr>
        <w:noProof/>
        <w:sz w:val="24"/>
        <w:szCs w:val="24"/>
      </w:rPr>
      <w:t>2</w:t>
    </w:r>
    <w:r>
      <w:rPr>
        <w:sz w:val="24"/>
        <w:szCs w:val="24"/>
      </w:rPr>
      <w:fldChar w:fldCharType="end"/>
    </w:r>
  </w:p>
  <w:p w:rsidR="005A6C9A" w:rsidRDefault="005A6C9A">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C9A" w:rsidRDefault="0072678D">
    <w:pPr>
      <w:pStyle w:val="a6"/>
      <w:jc w:val="center"/>
      <w:rPr>
        <w:sz w:val="24"/>
        <w:szCs w:val="24"/>
      </w:rPr>
    </w:pPr>
    <w:r>
      <w:rPr>
        <w:sz w:val="24"/>
        <w:szCs w:val="24"/>
      </w:rPr>
      <w:t>ΑΝΑΡΤΗΤΕΑ ΣΤΟ ΔΙΑΔΙΚΤΥΟ</w:t>
    </w:r>
  </w:p>
  <w:p w:rsidR="005A6C9A" w:rsidRDefault="0072678D">
    <w:pPr>
      <w:pStyle w:val="a6"/>
      <w:jc w:val="center"/>
      <w:rPr>
        <w:sz w:val="24"/>
        <w:szCs w:val="24"/>
      </w:rPr>
    </w:pPr>
    <w:r>
      <w:rPr>
        <w:sz w:val="24"/>
        <w:szCs w:val="24"/>
      </w:rPr>
      <w:t>ΑΔΑ:</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C9A" w:rsidRDefault="005A6C9A">
    <w:pPr>
      <w:pStyle w:val="a6"/>
      <w:jc w:val="center"/>
      <w:rPr>
        <w:sz w:val="24"/>
        <w:szCs w:val="24"/>
      </w:rP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Ταξχος Σταύρος Τζουμερκιώτης">
    <w15:presenceInfo w15:providerId="None" w15:userId="Ταξχος Σταύρος Τζουμερκιώτης"/>
  </w15:person>
  <w15:person w15:author="Σχης (ΑΣ) Ελευθέριος Οικονόμου">
    <w15:presenceInfo w15:providerId="AD" w15:userId="S-1-5-21-1290452624-2189106767-3823254557-66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77E"/>
    <w:rsid w:val="000144F0"/>
    <w:rsid w:val="00054820"/>
    <w:rsid w:val="00067918"/>
    <w:rsid w:val="00094D5A"/>
    <w:rsid w:val="000A52CE"/>
    <w:rsid w:val="000B00A4"/>
    <w:rsid w:val="000B17C6"/>
    <w:rsid w:val="000C43E5"/>
    <w:rsid w:val="000D236D"/>
    <w:rsid w:val="000F0DCE"/>
    <w:rsid w:val="001038ED"/>
    <w:rsid w:val="001119BB"/>
    <w:rsid w:val="0012156B"/>
    <w:rsid w:val="00127778"/>
    <w:rsid w:val="00133B90"/>
    <w:rsid w:val="00151D5C"/>
    <w:rsid w:val="001577D0"/>
    <w:rsid w:val="00161A61"/>
    <w:rsid w:val="00182389"/>
    <w:rsid w:val="00187DE8"/>
    <w:rsid w:val="00191DEC"/>
    <w:rsid w:val="00193BA6"/>
    <w:rsid w:val="00193E7D"/>
    <w:rsid w:val="001A6387"/>
    <w:rsid w:val="001B494E"/>
    <w:rsid w:val="001C3F64"/>
    <w:rsid w:val="001E053E"/>
    <w:rsid w:val="001E29FD"/>
    <w:rsid w:val="001F079E"/>
    <w:rsid w:val="0020122D"/>
    <w:rsid w:val="00205B92"/>
    <w:rsid w:val="002120FE"/>
    <w:rsid w:val="002148D3"/>
    <w:rsid w:val="0021638B"/>
    <w:rsid w:val="0022459E"/>
    <w:rsid w:val="00284DF8"/>
    <w:rsid w:val="002962A1"/>
    <w:rsid w:val="002A0C6D"/>
    <w:rsid w:val="002A343E"/>
    <w:rsid w:val="002A7593"/>
    <w:rsid w:val="002B02DF"/>
    <w:rsid w:val="002B2C96"/>
    <w:rsid w:val="002B3CDB"/>
    <w:rsid w:val="002B5270"/>
    <w:rsid w:val="002C4C19"/>
    <w:rsid w:val="002D242D"/>
    <w:rsid w:val="002E1A0C"/>
    <w:rsid w:val="002E666B"/>
    <w:rsid w:val="002F4D03"/>
    <w:rsid w:val="0033002D"/>
    <w:rsid w:val="0034230C"/>
    <w:rsid w:val="00361ABD"/>
    <w:rsid w:val="00382DAF"/>
    <w:rsid w:val="003857B8"/>
    <w:rsid w:val="003A5E8E"/>
    <w:rsid w:val="003B2808"/>
    <w:rsid w:val="003C1D66"/>
    <w:rsid w:val="003D40EC"/>
    <w:rsid w:val="003E60FC"/>
    <w:rsid w:val="003E625C"/>
    <w:rsid w:val="003F1EB7"/>
    <w:rsid w:val="003F5227"/>
    <w:rsid w:val="004176B8"/>
    <w:rsid w:val="004208A2"/>
    <w:rsid w:val="00420F91"/>
    <w:rsid w:val="004263A9"/>
    <w:rsid w:val="00435DFE"/>
    <w:rsid w:val="0044574B"/>
    <w:rsid w:val="00447012"/>
    <w:rsid w:val="00447838"/>
    <w:rsid w:val="00465C91"/>
    <w:rsid w:val="00476DC8"/>
    <w:rsid w:val="0047731D"/>
    <w:rsid w:val="004863B6"/>
    <w:rsid w:val="004A0286"/>
    <w:rsid w:val="004B27CE"/>
    <w:rsid w:val="004B552A"/>
    <w:rsid w:val="004C7D48"/>
    <w:rsid w:val="004D103F"/>
    <w:rsid w:val="004F3A3A"/>
    <w:rsid w:val="004F615E"/>
    <w:rsid w:val="005000D8"/>
    <w:rsid w:val="005117D8"/>
    <w:rsid w:val="0051249E"/>
    <w:rsid w:val="005130E7"/>
    <w:rsid w:val="00521B5E"/>
    <w:rsid w:val="00535BAC"/>
    <w:rsid w:val="005361FD"/>
    <w:rsid w:val="00544466"/>
    <w:rsid w:val="0054777F"/>
    <w:rsid w:val="005544D4"/>
    <w:rsid w:val="00574C66"/>
    <w:rsid w:val="00587674"/>
    <w:rsid w:val="005941C0"/>
    <w:rsid w:val="00595258"/>
    <w:rsid w:val="005A0E1B"/>
    <w:rsid w:val="005A6C9A"/>
    <w:rsid w:val="005C4155"/>
    <w:rsid w:val="005E2948"/>
    <w:rsid w:val="00605678"/>
    <w:rsid w:val="00607945"/>
    <w:rsid w:val="006312AF"/>
    <w:rsid w:val="00632B2C"/>
    <w:rsid w:val="006435C1"/>
    <w:rsid w:val="00652B7C"/>
    <w:rsid w:val="0065385E"/>
    <w:rsid w:val="0066325F"/>
    <w:rsid w:val="006672B5"/>
    <w:rsid w:val="00685CD3"/>
    <w:rsid w:val="0068740E"/>
    <w:rsid w:val="00692E14"/>
    <w:rsid w:val="00694367"/>
    <w:rsid w:val="00694F4D"/>
    <w:rsid w:val="006B240B"/>
    <w:rsid w:val="006B796D"/>
    <w:rsid w:val="006D0421"/>
    <w:rsid w:val="006D0C3F"/>
    <w:rsid w:val="006E6796"/>
    <w:rsid w:val="0070427C"/>
    <w:rsid w:val="007204A5"/>
    <w:rsid w:val="00725CB0"/>
    <w:rsid w:val="0072678D"/>
    <w:rsid w:val="0073411F"/>
    <w:rsid w:val="00744A20"/>
    <w:rsid w:val="00756426"/>
    <w:rsid w:val="007609CD"/>
    <w:rsid w:val="00770FA4"/>
    <w:rsid w:val="00786A90"/>
    <w:rsid w:val="007A667C"/>
    <w:rsid w:val="007B3253"/>
    <w:rsid w:val="007B6E88"/>
    <w:rsid w:val="007C4BBA"/>
    <w:rsid w:val="007C7271"/>
    <w:rsid w:val="007E083F"/>
    <w:rsid w:val="007E11D9"/>
    <w:rsid w:val="007E2688"/>
    <w:rsid w:val="007E435E"/>
    <w:rsid w:val="007E5CFD"/>
    <w:rsid w:val="007F4766"/>
    <w:rsid w:val="0080109E"/>
    <w:rsid w:val="00816867"/>
    <w:rsid w:val="00831171"/>
    <w:rsid w:val="008369BB"/>
    <w:rsid w:val="0084547F"/>
    <w:rsid w:val="00851B73"/>
    <w:rsid w:val="0087072B"/>
    <w:rsid w:val="00872B3A"/>
    <w:rsid w:val="00880769"/>
    <w:rsid w:val="008936C2"/>
    <w:rsid w:val="008A177E"/>
    <w:rsid w:val="008A18C9"/>
    <w:rsid w:val="008A28CB"/>
    <w:rsid w:val="008A2ACB"/>
    <w:rsid w:val="008A400F"/>
    <w:rsid w:val="008A63F1"/>
    <w:rsid w:val="008C3B40"/>
    <w:rsid w:val="008E00F9"/>
    <w:rsid w:val="008F30BD"/>
    <w:rsid w:val="00915BB8"/>
    <w:rsid w:val="00916AD0"/>
    <w:rsid w:val="00916D07"/>
    <w:rsid w:val="00937A1B"/>
    <w:rsid w:val="00953B1F"/>
    <w:rsid w:val="009618FF"/>
    <w:rsid w:val="00967F98"/>
    <w:rsid w:val="0097214B"/>
    <w:rsid w:val="009859D0"/>
    <w:rsid w:val="0098601C"/>
    <w:rsid w:val="00986A5C"/>
    <w:rsid w:val="009A3F18"/>
    <w:rsid w:val="009A546B"/>
    <w:rsid w:val="009A626A"/>
    <w:rsid w:val="009B2965"/>
    <w:rsid w:val="009C2D01"/>
    <w:rsid w:val="009C6850"/>
    <w:rsid w:val="009D66C7"/>
    <w:rsid w:val="009E5051"/>
    <w:rsid w:val="009E6570"/>
    <w:rsid w:val="00A56CFF"/>
    <w:rsid w:val="00A76D83"/>
    <w:rsid w:val="00A92E39"/>
    <w:rsid w:val="00A94833"/>
    <w:rsid w:val="00AA47E6"/>
    <w:rsid w:val="00AC0B83"/>
    <w:rsid w:val="00AD2AEF"/>
    <w:rsid w:val="00AE1708"/>
    <w:rsid w:val="00AE500C"/>
    <w:rsid w:val="00AF1AFD"/>
    <w:rsid w:val="00B03EC3"/>
    <w:rsid w:val="00B1040A"/>
    <w:rsid w:val="00B10F65"/>
    <w:rsid w:val="00B11C69"/>
    <w:rsid w:val="00B21EE5"/>
    <w:rsid w:val="00B36909"/>
    <w:rsid w:val="00B42430"/>
    <w:rsid w:val="00B5177E"/>
    <w:rsid w:val="00B530D8"/>
    <w:rsid w:val="00B55304"/>
    <w:rsid w:val="00B56C38"/>
    <w:rsid w:val="00B6743A"/>
    <w:rsid w:val="00B71FF8"/>
    <w:rsid w:val="00B72D9F"/>
    <w:rsid w:val="00B74AE0"/>
    <w:rsid w:val="00BA5BD5"/>
    <w:rsid w:val="00BA66E4"/>
    <w:rsid w:val="00BC4273"/>
    <w:rsid w:val="00BD054B"/>
    <w:rsid w:val="00BD4FD8"/>
    <w:rsid w:val="00BD59D0"/>
    <w:rsid w:val="00BE7F45"/>
    <w:rsid w:val="00BF7F0E"/>
    <w:rsid w:val="00C1186F"/>
    <w:rsid w:val="00C15649"/>
    <w:rsid w:val="00C3356A"/>
    <w:rsid w:val="00C44D5B"/>
    <w:rsid w:val="00C55E72"/>
    <w:rsid w:val="00C6555E"/>
    <w:rsid w:val="00C80CD1"/>
    <w:rsid w:val="00C85439"/>
    <w:rsid w:val="00C8573B"/>
    <w:rsid w:val="00CA40D1"/>
    <w:rsid w:val="00CB4FEC"/>
    <w:rsid w:val="00CC1D96"/>
    <w:rsid w:val="00CD194B"/>
    <w:rsid w:val="00CD2A1E"/>
    <w:rsid w:val="00CF0CFB"/>
    <w:rsid w:val="00D101A7"/>
    <w:rsid w:val="00D108F6"/>
    <w:rsid w:val="00D2315E"/>
    <w:rsid w:val="00D25279"/>
    <w:rsid w:val="00D406F3"/>
    <w:rsid w:val="00D42013"/>
    <w:rsid w:val="00D5666F"/>
    <w:rsid w:val="00D61303"/>
    <w:rsid w:val="00D703B0"/>
    <w:rsid w:val="00D76CBF"/>
    <w:rsid w:val="00D934FD"/>
    <w:rsid w:val="00DC0E4B"/>
    <w:rsid w:val="00DC0F17"/>
    <w:rsid w:val="00DD33EA"/>
    <w:rsid w:val="00DD6935"/>
    <w:rsid w:val="00E07AD6"/>
    <w:rsid w:val="00E17A0C"/>
    <w:rsid w:val="00E21B11"/>
    <w:rsid w:val="00E24288"/>
    <w:rsid w:val="00E27549"/>
    <w:rsid w:val="00E329DB"/>
    <w:rsid w:val="00E42F6F"/>
    <w:rsid w:val="00E52A82"/>
    <w:rsid w:val="00E5372C"/>
    <w:rsid w:val="00E63AAF"/>
    <w:rsid w:val="00E71147"/>
    <w:rsid w:val="00E76475"/>
    <w:rsid w:val="00E8510B"/>
    <w:rsid w:val="00EA4BC1"/>
    <w:rsid w:val="00ED13A9"/>
    <w:rsid w:val="00EE30B3"/>
    <w:rsid w:val="00EE3C55"/>
    <w:rsid w:val="00F02646"/>
    <w:rsid w:val="00F05FC1"/>
    <w:rsid w:val="00F14C47"/>
    <w:rsid w:val="00F178D9"/>
    <w:rsid w:val="00F22F61"/>
    <w:rsid w:val="00F26737"/>
    <w:rsid w:val="00F26F4E"/>
    <w:rsid w:val="00F356D2"/>
    <w:rsid w:val="00F44E54"/>
    <w:rsid w:val="00F4791A"/>
    <w:rsid w:val="00F51573"/>
    <w:rsid w:val="00F60BC6"/>
    <w:rsid w:val="00F623F0"/>
    <w:rsid w:val="00F66A84"/>
    <w:rsid w:val="00F74B4C"/>
    <w:rsid w:val="00F757FE"/>
    <w:rsid w:val="00F858E0"/>
    <w:rsid w:val="00F90DBB"/>
    <w:rsid w:val="00F95751"/>
    <w:rsid w:val="00F97B3C"/>
    <w:rsid w:val="00FA19A3"/>
    <w:rsid w:val="00FB34CD"/>
    <w:rsid w:val="00FB6303"/>
    <w:rsid w:val="00FC1179"/>
    <w:rsid w:val="00FD7B7B"/>
    <w:rsid w:val="00FE0040"/>
    <w:rsid w:val="00FE40DF"/>
    <w:rsid w:val="00FE754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rFonts w:ascii="Arial" w:hAnsi="Arial" w:cs="Arial"/>
    </w:rPr>
  </w:style>
  <w:style w:type="paragraph" w:styleId="1">
    <w:name w:val="heading 1"/>
    <w:basedOn w:val="a"/>
    <w:next w:val="a"/>
    <w:qFormat/>
    <w:pPr>
      <w:keepNext/>
      <w:widowControl/>
      <w:jc w:val="center"/>
      <w:outlineLvl w:val="0"/>
    </w:pPr>
    <w:rPr>
      <w:sz w:val="26"/>
      <w:szCs w:val="26"/>
      <w:u w:val="single"/>
    </w:rPr>
  </w:style>
  <w:style w:type="paragraph" w:styleId="2">
    <w:name w:val="heading 2"/>
    <w:basedOn w:val="a"/>
    <w:next w:val="a"/>
    <w:qFormat/>
    <w:pPr>
      <w:keepNext/>
      <w:spacing w:before="240" w:after="60"/>
      <w:outlineLvl w:val="1"/>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rFonts w:cs="Times New Roman"/>
      <w:color w:val="0000FF"/>
      <w:u w:val="single"/>
    </w:rPr>
  </w:style>
  <w:style w:type="paragraph" w:customStyle="1" w:styleId="a3">
    <w:name w:val="ΗΛΙΑΣ"/>
    <w:basedOn w:val="a"/>
    <w:pPr>
      <w:widowControl/>
    </w:pPr>
    <w:rPr>
      <w:rFonts w:ascii="MS Sans Serif" w:hAnsi="MS Sans Serif" w:cs="Times New Roman"/>
      <w:lang w:val="en-US"/>
    </w:rPr>
  </w:style>
  <w:style w:type="table" w:styleId="a4">
    <w:name w:val="Table Grid"/>
    <w:basedOn w:val="a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Γριμπαμπής"/>
    <w:basedOn w:val="a"/>
    <w:pPr>
      <w:tabs>
        <w:tab w:val="left" w:pos="709"/>
        <w:tab w:val="left" w:pos="1134"/>
        <w:tab w:val="left" w:pos="1559"/>
        <w:tab w:val="left" w:pos="2126"/>
        <w:tab w:val="left" w:pos="2693"/>
        <w:tab w:val="left" w:pos="3119"/>
        <w:tab w:val="left" w:pos="5670"/>
      </w:tabs>
      <w:jc w:val="both"/>
    </w:pPr>
    <w:rPr>
      <w:rFonts w:cs="Times New Roman"/>
      <w:sz w:val="24"/>
      <w:szCs w:val="24"/>
    </w:rPr>
  </w:style>
  <w:style w:type="paragraph" w:styleId="a6">
    <w:name w:val="header"/>
    <w:basedOn w:val="a"/>
    <w:link w:val="Char"/>
    <w:uiPriority w:val="99"/>
    <w:pPr>
      <w:tabs>
        <w:tab w:val="center" w:pos="4153"/>
        <w:tab w:val="right" w:pos="8306"/>
      </w:tabs>
    </w:pPr>
  </w:style>
  <w:style w:type="paragraph" w:styleId="a7">
    <w:name w:val="footer"/>
    <w:basedOn w:val="a"/>
    <w:pPr>
      <w:tabs>
        <w:tab w:val="center" w:pos="4153"/>
        <w:tab w:val="right" w:pos="8306"/>
      </w:tabs>
    </w:pPr>
  </w:style>
  <w:style w:type="paragraph" w:customStyle="1" w:styleId="CharCharChar">
    <w:name w:val="Char Char Char"/>
    <w:basedOn w:val="a"/>
    <w:pPr>
      <w:widowControl/>
      <w:spacing w:after="160" w:line="240" w:lineRule="exact"/>
    </w:pPr>
    <w:rPr>
      <w:lang w:val="en-US"/>
    </w:rPr>
  </w:style>
  <w:style w:type="character" w:styleId="a8">
    <w:name w:val="page number"/>
    <w:basedOn w:val="a0"/>
  </w:style>
  <w:style w:type="paragraph" w:customStyle="1" w:styleId="a9">
    <w:name w:val="ΜΕΡΥΠ"/>
    <w:basedOn w:val="a"/>
    <w:pPr>
      <w:widowControl/>
      <w:tabs>
        <w:tab w:val="left" w:pos="851"/>
        <w:tab w:val="left" w:pos="1276"/>
        <w:tab w:val="left" w:pos="1559"/>
        <w:tab w:val="left" w:pos="1843"/>
        <w:tab w:val="left" w:pos="2126"/>
        <w:tab w:val="left" w:pos="2410"/>
        <w:tab w:val="left" w:pos="2693"/>
        <w:tab w:val="left" w:pos="2977"/>
        <w:tab w:val="left" w:pos="3544"/>
        <w:tab w:val="left" w:pos="4111"/>
        <w:tab w:val="left" w:pos="4678"/>
        <w:tab w:val="left" w:pos="5245"/>
      </w:tabs>
    </w:pPr>
    <w:rPr>
      <w:sz w:val="24"/>
      <w:szCs w:val="24"/>
    </w:rPr>
  </w:style>
  <w:style w:type="paragraph" w:customStyle="1" w:styleId="CharCharCharCharCharCharCharCharCharChar">
    <w:name w:val="Char Char Char Char Char Char Char Char Char Char"/>
    <w:basedOn w:val="a"/>
    <w:pPr>
      <w:widowControl/>
      <w:spacing w:after="160" w:line="240" w:lineRule="exact"/>
    </w:pPr>
    <w:rPr>
      <w:lang w:val="en-US"/>
    </w:rPr>
  </w:style>
  <w:style w:type="paragraph" w:customStyle="1" w:styleId="CharCharCharChar">
    <w:name w:val="Char Char Char Char"/>
    <w:basedOn w:val="a"/>
    <w:pPr>
      <w:spacing w:after="160" w:line="240" w:lineRule="exact"/>
    </w:pPr>
    <w:rPr>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pPr>
      <w:widowControl/>
      <w:spacing w:after="160" w:line="240" w:lineRule="exact"/>
    </w:pPr>
    <w:rPr>
      <w:lang w:val="en-US"/>
    </w:rPr>
  </w:style>
  <w:style w:type="paragraph" w:styleId="Web">
    <w:name w:val="Normal (Web)"/>
    <w:basedOn w:val="a"/>
    <w:uiPriority w:val="99"/>
    <w:unhideWhenUsed/>
    <w:pPr>
      <w:widowControl/>
      <w:spacing w:before="100" w:beforeAutospacing="1" w:after="100" w:afterAutospacing="1"/>
    </w:pPr>
    <w:rPr>
      <w:rFonts w:ascii="Times New Roman" w:hAnsi="Times New Roman" w:cs="Times New Roman"/>
      <w:sz w:val="24"/>
      <w:szCs w:val="24"/>
    </w:rPr>
  </w:style>
  <w:style w:type="character" w:customStyle="1" w:styleId="Char">
    <w:name w:val="Κεφαλίδα Char"/>
    <w:link w:val="a6"/>
    <w:uiPriority w:val="99"/>
    <w:rPr>
      <w:rFonts w:ascii="Arial" w:hAnsi="Arial" w:cs="Arial"/>
    </w:rPr>
  </w:style>
  <w:style w:type="paragraph" w:styleId="aa">
    <w:name w:val="Balloon Text"/>
    <w:basedOn w:val="a"/>
    <w:link w:val="Char0"/>
    <w:rPr>
      <w:rFonts w:ascii="Tahoma" w:hAnsi="Tahoma" w:cs="Tahoma"/>
      <w:sz w:val="16"/>
      <w:szCs w:val="16"/>
    </w:rPr>
  </w:style>
  <w:style w:type="character" w:customStyle="1" w:styleId="Char0">
    <w:name w:val="Κείμενο πλαισίου Char"/>
    <w:basedOn w:val="a0"/>
    <w:link w:val="aa"/>
    <w:rPr>
      <w:rFonts w:ascii="Tahoma" w:hAnsi="Tahoma" w:cs="Tahoma"/>
      <w:sz w:val="16"/>
      <w:szCs w:val="16"/>
    </w:rPr>
  </w:style>
  <w:style w:type="character" w:styleId="ab">
    <w:name w:val="footnote reference"/>
    <w:uiPriority w:val="99"/>
    <w:semiHidden/>
    <w:unhideWhenUsed/>
    <w:qFormat/>
    <w:rPr>
      <w:vertAlign w:val="superscript"/>
    </w:rPr>
  </w:style>
  <w:style w:type="character" w:styleId="ac">
    <w:name w:val="endnote reference"/>
    <w:uiPriority w:val="99"/>
    <w:semiHidden/>
    <w:unhideWhenUsed/>
    <w:qFormat/>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rFonts w:ascii="Arial" w:hAnsi="Arial" w:cs="Arial"/>
    </w:rPr>
  </w:style>
  <w:style w:type="paragraph" w:styleId="1">
    <w:name w:val="heading 1"/>
    <w:basedOn w:val="a"/>
    <w:next w:val="a"/>
    <w:qFormat/>
    <w:pPr>
      <w:keepNext/>
      <w:widowControl/>
      <w:jc w:val="center"/>
      <w:outlineLvl w:val="0"/>
    </w:pPr>
    <w:rPr>
      <w:sz w:val="26"/>
      <w:szCs w:val="26"/>
      <w:u w:val="single"/>
    </w:rPr>
  </w:style>
  <w:style w:type="paragraph" w:styleId="2">
    <w:name w:val="heading 2"/>
    <w:basedOn w:val="a"/>
    <w:next w:val="a"/>
    <w:qFormat/>
    <w:pPr>
      <w:keepNext/>
      <w:spacing w:before="240" w:after="60"/>
      <w:outlineLvl w:val="1"/>
    </w:pPr>
    <w:rPr>
      <w:b/>
      <w:bCs/>
      <w: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rFonts w:cs="Times New Roman"/>
      <w:color w:val="0000FF"/>
      <w:u w:val="single"/>
    </w:rPr>
  </w:style>
  <w:style w:type="paragraph" w:customStyle="1" w:styleId="a3">
    <w:name w:val="ΗΛΙΑΣ"/>
    <w:basedOn w:val="a"/>
    <w:pPr>
      <w:widowControl/>
    </w:pPr>
    <w:rPr>
      <w:rFonts w:ascii="MS Sans Serif" w:hAnsi="MS Sans Serif" w:cs="Times New Roman"/>
      <w:lang w:val="en-US"/>
    </w:rPr>
  </w:style>
  <w:style w:type="table" w:styleId="a4">
    <w:name w:val="Table Grid"/>
    <w:basedOn w:val="a1"/>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5">
    <w:name w:val="Γριμπαμπής"/>
    <w:basedOn w:val="a"/>
    <w:pPr>
      <w:tabs>
        <w:tab w:val="left" w:pos="709"/>
        <w:tab w:val="left" w:pos="1134"/>
        <w:tab w:val="left" w:pos="1559"/>
        <w:tab w:val="left" w:pos="2126"/>
        <w:tab w:val="left" w:pos="2693"/>
        <w:tab w:val="left" w:pos="3119"/>
        <w:tab w:val="left" w:pos="5670"/>
      </w:tabs>
      <w:jc w:val="both"/>
    </w:pPr>
    <w:rPr>
      <w:rFonts w:cs="Times New Roman"/>
      <w:sz w:val="24"/>
      <w:szCs w:val="24"/>
    </w:rPr>
  </w:style>
  <w:style w:type="paragraph" w:styleId="a6">
    <w:name w:val="header"/>
    <w:basedOn w:val="a"/>
    <w:link w:val="Char"/>
    <w:uiPriority w:val="99"/>
    <w:pPr>
      <w:tabs>
        <w:tab w:val="center" w:pos="4153"/>
        <w:tab w:val="right" w:pos="8306"/>
      </w:tabs>
    </w:pPr>
  </w:style>
  <w:style w:type="paragraph" w:styleId="a7">
    <w:name w:val="footer"/>
    <w:basedOn w:val="a"/>
    <w:pPr>
      <w:tabs>
        <w:tab w:val="center" w:pos="4153"/>
        <w:tab w:val="right" w:pos="8306"/>
      </w:tabs>
    </w:pPr>
  </w:style>
  <w:style w:type="paragraph" w:customStyle="1" w:styleId="CharCharChar">
    <w:name w:val="Char Char Char"/>
    <w:basedOn w:val="a"/>
    <w:pPr>
      <w:widowControl/>
      <w:spacing w:after="160" w:line="240" w:lineRule="exact"/>
    </w:pPr>
    <w:rPr>
      <w:lang w:val="en-US"/>
    </w:rPr>
  </w:style>
  <w:style w:type="character" w:styleId="a8">
    <w:name w:val="page number"/>
    <w:basedOn w:val="a0"/>
  </w:style>
  <w:style w:type="paragraph" w:customStyle="1" w:styleId="a9">
    <w:name w:val="ΜΕΡΥΠ"/>
    <w:basedOn w:val="a"/>
    <w:pPr>
      <w:widowControl/>
      <w:tabs>
        <w:tab w:val="left" w:pos="851"/>
        <w:tab w:val="left" w:pos="1276"/>
        <w:tab w:val="left" w:pos="1559"/>
        <w:tab w:val="left" w:pos="1843"/>
        <w:tab w:val="left" w:pos="2126"/>
        <w:tab w:val="left" w:pos="2410"/>
        <w:tab w:val="left" w:pos="2693"/>
        <w:tab w:val="left" w:pos="2977"/>
        <w:tab w:val="left" w:pos="3544"/>
        <w:tab w:val="left" w:pos="4111"/>
        <w:tab w:val="left" w:pos="4678"/>
        <w:tab w:val="left" w:pos="5245"/>
      </w:tabs>
    </w:pPr>
    <w:rPr>
      <w:sz w:val="24"/>
      <w:szCs w:val="24"/>
    </w:rPr>
  </w:style>
  <w:style w:type="paragraph" w:customStyle="1" w:styleId="CharCharCharCharCharCharCharCharCharChar">
    <w:name w:val="Char Char Char Char Char Char Char Char Char Char"/>
    <w:basedOn w:val="a"/>
    <w:pPr>
      <w:widowControl/>
      <w:spacing w:after="160" w:line="240" w:lineRule="exact"/>
    </w:pPr>
    <w:rPr>
      <w:lang w:val="en-US"/>
    </w:rPr>
  </w:style>
  <w:style w:type="paragraph" w:customStyle="1" w:styleId="CharCharCharChar">
    <w:name w:val="Char Char Char Char"/>
    <w:basedOn w:val="a"/>
    <w:pPr>
      <w:spacing w:after="160" w:line="240" w:lineRule="exact"/>
    </w:pPr>
    <w:rPr>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pPr>
      <w:widowControl/>
      <w:spacing w:after="160" w:line="240" w:lineRule="exact"/>
    </w:pPr>
    <w:rPr>
      <w:lang w:val="en-US"/>
    </w:rPr>
  </w:style>
  <w:style w:type="paragraph" w:styleId="Web">
    <w:name w:val="Normal (Web)"/>
    <w:basedOn w:val="a"/>
    <w:uiPriority w:val="99"/>
    <w:unhideWhenUsed/>
    <w:pPr>
      <w:widowControl/>
      <w:spacing w:before="100" w:beforeAutospacing="1" w:after="100" w:afterAutospacing="1"/>
    </w:pPr>
    <w:rPr>
      <w:rFonts w:ascii="Times New Roman" w:hAnsi="Times New Roman" w:cs="Times New Roman"/>
      <w:sz w:val="24"/>
      <w:szCs w:val="24"/>
    </w:rPr>
  </w:style>
  <w:style w:type="character" w:customStyle="1" w:styleId="Char">
    <w:name w:val="Κεφαλίδα Char"/>
    <w:link w:val="a6"/>
    <w:uiPriority w:val="99"/>
    <w:rPr>
      <w:rFonts w:ascii="Arial" w:hAnsi="Arial" w:cs="Arial"/>
    </w:rPr>
  </w:style>
  <w:style w:type="paragraph" w:styleId="aa">
    <w:name w:val="Balloon Text"/>
    <w:basedOn w:val="a"/>
    <w:link w:val="Char0"/>
    <w:rPr>
      <w:rFonts w:ascii="Tahoma" w:hAnsi="Tahoma" w:cs="Tahoma"/>
      <w:sz w:val="16"/>
      <w:szCs w:val="16"/>
    </w:rPr>
  </w:style>
  <w:style w:type="character" w:customStyle="1" w:styleId="Char0">
    <w:name w:val="Κείμενο πλαισίου Char"/>
    <w:basedOn w:val="a0"/>
    <w:link w:val="aa"/>
    <w:rPr>
      <w:rFonts w:ascii="Tahoma" w:hAnsi="Tahoma" w:cs="Tahoma"/>
      <w:sz w:val="16"/>
      <w:szCs w:val="16"/>
    </w:rPr>
  </w:style>
  <w:style w:type="character" w:styleId="ab">
    <w:name w:val="footnote reference"/>
    <w:uiPriority w:val="99"/>
    <w:semiHidden/>
    <w:unhideWhenUsed/>
    <w:qFormat/>
    <w:rPr>
      <w:vertAlign w:val="superscript"/>
    </w:rPr>
  </w:style>
  <w:style w:type="character" w:styleId="ac">
    <w:name w:val="endnote reference"/>
    <w:uiPriority w:val="99"/>
    <w:semiHidden/>
    <w:unhideWhenUsed/>
    <w:qFormat/>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108407">
      <w:bodyDiv w:val="1"/>
      <w:marLeft w:val="0"/>
      <w:marRight w:val="0"/>
      <w:marTop w:val="0"/>
      <w:marBottom w:val="0"/>
      <w:divBdr>
        <w:top w:val="none" w:sz="0" w:space="0" w:color="auto"/>
        <w:left w:val="none" w:sz="0" w:space="0" w:color="auto"/>
        <w:bottom w:val="none" w:sz="0" w:space="0" w:color="auto"/>
        <w:right w:val="none" w:sz="0" w:space="0" w:color="auto"/>
      </w:divBdr>
    </w:div>
    <w:div w:id="671569348">
      <w:bodyDiv w:val="1"/>
      <w:marLeft w:val="0"/>
      <w:marRight w:val="0"/>
      <w:marTop w:val="0"/>
      <w:marBottom w:val="0"/>
      <w:divBdr>
        <w:top w:val="none" w:sz="0" w:space="0" w:color="auto"/>
        <w:left w:val="none" w:sz="0" w:space="0" w:color="auto"/>
        <w:bottom w:val="none" w:sz="0" w:space="0" w:color="auto"/>
        <w:right w:val="none" w:sz="0" w:space="0" w:color="auto"/>
      </w:divBdr>
    </w:div>
    <w:div w:id="968365124">
      <w:bodyDiv w:val="1"/>
      <w:marLeft w:val="0"/>
      <w:marRight w:val="0"/>
      <w:marTop w:val="0"/>
      <w:marBottom w:val="0"/>
      <w:divBdr>
        <w:top w:val="none" w:sz="0" w:space="0" w:color="auto"/>
        <w:left w:val="none" w:sz="0" w:space="0" w:color="auto"/>
        <w:bottom w:val="none" w:sz="0" w:space="0" w:color="auto"/>
        <w:right w:val="none" w:sz="0" w:space="0" w:color="auto"/>
      </w:divBdr>
    </w:div>
    <w:div w:id="1759672836">
      <w:bodyDiv w:val="1"/>
      <w:marLeft w:val="0"/>
      <w:marRight w:val="0"/>
      <w:marTop w:val="0"/>
      <w:marBottom w:val="0"/>
      <w:divBdr>
        <w:top w:val="none" w:sz="0" w:space="0" w:color="auto"/>
        <w:left w:val="none" w:sz="0" w:space="0" w:color="auto"/>
        <w:bottom w:val="none" w:sz="0" w:space="0" w:color="auto"/>
        <w:right w:val="none" w:sz="0" w:space="0" w:color="auto"/>
      </w:divBdr>
    </w:div>
    <w:div w:id="196014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y.gr" TargetMode="External"/><Relationship Id="rId13" Type="http://schemas.openxmlformats.org/officeDocument/2006/relationships/hyperlink" Target="http://www.promitheus.gov.gr" TargetMode="External"/><Relationship Id="rId18"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promitheus.gov.gr" TargetMode="Externa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info@ebed.gr" TargetMode="External"/><Relationship Id="rId14" Type="http://schemas.openxmlformats.org/officeDocument/2006/relationships/hyperlink" Target="http://www.promitheus.gov.gr" TargetMode="External"/><Relationship Id="rId22"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E01EE3A7-6BF1-457D-BFB4-2ECE8BA32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985</Words>
  <Characters>8183</Characters>
  <Application>Microsoft Office Word</Application>
  <DocSecurity>0</DocSecurity>
  <Lines>68</Lines>
  <Paragraphs>18</Paragraphs>
  <ScaleCrop>false</ScaleCrop>
  <HeadingPairs>
    <vt:vector size="2" baseType="variant">
      <vt:variant>
        <vt:lpstr>Τίτλος</vt:lpstr>
      </vt:variant>
      <vt:variant>
        <vt:i4>1</vt:i4>
      </vt:variant>
    </vt:vector>
  </HeadingPairs>
  <TitlesOfParts>
    <vt:vector size="1" baseType="lpstr">
      <vt:lpstr>ΑΝΑΡΤΗΤΕΑ ΣΤΟ ΔΙΑΔΙΚΤΥΟ</vt:lpstr>
    </vt:vector>
  </TitlesOfParts>
  <Company>Greek Army</Company>
  <LinksUpToDate>false</LinksUpToDate>
  <CharactersWithSpaces>9150</CharactersWithSpaces>
  <SharedDoc>false</SharedDoc>
  <HLinks>
    <vt:vector size="48" baseType="variant">
      <vt:variant>
        <vt:i4>2818059</vt:i4>
      </vt:variant>
      <vt:variant>
        <vt:i4>21</vt:i4>
      </vt:variant>
      <vt:variant>
        <vt:i4>0</vt:i4>
      </vt:variant>
      <vt:variant>
        <vt:i4>5</vt:i4>
      </vt:variant>
      <vt:variant>
        <vt:lpwstr>mailto:imp@army.gr</vt:lpwstr>
      </vt:variant>
      <vt:variant>
        <vt:lpwstr/>
      </vt:variant>
      <vt:variant>
        <vt:i4>6094939</vt:i4>
      </vt:variant>
      <vt:variant>
        <vt:i4>18</vt:i4>
      </vt:variant>
      <vt:variant>
        <vt:i4>0</vt:i4>
      </vt:variant>
      <vt:variant>
        <vt:i4>5</vt:i4>
      </vt:variant>
      <vt:variant>
        <vt:lpwstr>http://www.promitheus.gov.gr/</vt:lpwstr>
      </vt:variant>
      <vt:variant>
        <vt:lpwstr/>
      </vt:variant>
      <vt:variant>
        <vt:i4>6094939</vt:i4>
      </vt:variant>
      <vt:variant>
        <vt:i4>15</vt:i4>
      </vt:variant>
      <vt:variant>
        <vt:i4>0</vt:i4>
      </vt:variant>
      <vt:variant>
        <vt:i4>5</vt:i4>
      </vt:variant>
      <vt:variant>
        <vt:lpwstr>http://www.promitheus.gov.gr/</vt:lpwstr>
      </vt:variant>
      <vt:variant>
        <vt:lpwstr/>
      </vt:variant>
      <vt:variant>
        <vt:i4>6094939</vt:i4>
      </vt:variant>
      <vt:variant>
        <vt:i4>12</vt:i4>
      </vt:variant>
      <vt:variant>
        <vt:i4>0</vt:i4>
      </vt:variant>
      <vt:variant>
        <vt:i4>5</vt:i4>
      </vt:variant>
      <vt:variant>
        <vt:lpwstr>http://www.promitheus.gov.gr/</vt:lpwstr>
      </vt:variant>
      <vt:variant>
        <vt:lpwstr/>
      </vt:variant>
      <vt:variant>
        <vt:i4>6094939</vt:i4>
      </vt:variant>
      <vt:variant>
        <vt:i4>9</vt:i4>
      </vt:variant>
      <vt:variant>
        <vt:i4>0</vt:i4>
      </vt:variant>
      <vt:variant>
        <vt:i4>5</vt:i4>
      </vt:variant>
      <vt:variant>
        <vt:lpwstr>http://www.promitheus.gov.gr/</vt:lpwstr>
      </vt:variant>
      <vt:variant>
        <vt:lpwstr/>
      </vt:variant>
      <vt:variant>
        <vt:i4>2818059</vt:i4>
      </vt:variant>
      <vt:variant>
        <vt:i4>6</vt:i4>
      </vt:variant>
      <vt:variant>
        <vt:i4>0</vt:i4>
      </vt:variant>
      <vt:variant>
        <vt:i4>5</vt:i4>
      </vt:variant>
      <vt:variant>
        <vt:lpwstr>mailto:imp@army.gr</vt:lpwstr>
      </vt:variant>
      <vt:variant>
        <vt:lpwstr/>
      </vt:variant>
      <vt:variant>
        <vt:i4>4980837</vt:i4>
      </vt:variant>
      <vt:variant>
        <vt:i4>3</vt:i4>
      </vt:variant>
      <vt:variant>
        <vt:i4>0</vt:i4>
      </vt:variant>
      <vt:variant>
        <vt:i4>5</vt:i4>
      </vt:variant>
      <vt:variant>
        <vt:lpwstr>mailto:info@ebed.gr</vt:lpwstr>
      </vt:variant>
      <vt:variant>
        <vt:lpwstr/>
      </vt:variant>
      <vt:variant>
        <vt:i4>8060988</vt:i4>
      </vt:variant>
      <vt:variant>
        <vt:i4>0</vt:i4>
      </vt:variant>
      <vt:variant>
        <vt:i4>0</vt:i4>
      </vt:variant>
      <vt:variant>
        <vt:i4>5</vt:i4>
      </vt:variant>
      <vt:variant>
        <vt:lpwstr>http://www.army.gr/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ΑΝΑΡΤΗΤΕΑ ΣΤΟ ΔΙΑΔΙΚΤΥΟ</dc:title>
  <dc:creator>meryp123</dc:creator>
  <cp:lastModifiedBy>Τχης (ΕΜ) Ιωάννης Σαπουνάκης</cp:lastModifiedBy>
  <cp:revision>2</cp:revision>
  <cp:lastPrinted>2021-05-13T05:10:00Z</cp:lastPrinted>
  <dcterms:created xsi:type="dcterms:W3CDTF">2021-05-13T06:10:00Z</dcterms:created>
  <dcterms:modified xsi:type="dcterms:W3CDTF">2021-05-13T06:10:00Z</dcterms:modified>
</cp:coreProperties>
</file>